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464E5" w14:textId="77777777" w:rsidR="00AF260E" w:rsidRPr="008565E6" w:rsidRDefault="00AF260E" w:rsidP="00AF260E">
      <w:pPr>
        <w:spacing w:after="0" w:line="240" w:lineRule="auto"/>
        <w:jc w:val="right"/>
        <w:rPr>
          <w:rFonts w:ascii="Cambria" w:hAnsi="Cambria"/>
          <w:b/>
          <w:bCs/>
          <w:sz w:val="24"/>
          <w:szCs w:val="24"/>
        </w:rPr>
      </w:pPr>
      <w:r w:rsidRPr="004723B5">
        <w:rPr>
          <w:rFonts w:ascii="Cambria" w:hAnsi="Cambria"/>
          <w:b/>
          <w:bCs/>
          <w:sz w:val="24"/>
          <w:szCs w:val="24"/>
        </w:rPr>
        <w:t xml:space="preserve">Приложение </w:t>
      </w:r>
      <w:r>
        <w:rPr>
          <w:rFonts w:ascii="Cambria" w:hAnsi="Cambria"/>
          <w:b/>
          <w:bCs/>
          <w:sz w:val="24"/>
          <w:szCs w:val="24"/>
        </w:rPr>
        <w:t>ІII</w:t>
      </w:r>
    </w:p>
    <w:p w14:paraId="57AF5C30" w14:textId="77777777" w:rsidR="00AF260E" w:rsidRPr="008565E6" w:rsidRDefault="00AF260E" w:rsidP="00AF260E">
      <w:pPr>
        <w:spacing w:after="0" w:line="240" w:lineRule="auto"/>
        <w:jc w:val="center"/>
        <w:rPr>
          <w:rFonts w:ascii="Cambria" w:hAnsi="Cambria"/>
          <w:b/>
          <w:bCs/>
          <w:sz w:val="28"/>
          <w:szCs w:val="28"/>
        </w:rPr>
      </w:pPr>
      <w:r w:rsidRPr="008565E6">
        <w:rPr>
          <w:rFonts w:ascii="Cambria" w:hAnsi="Cambria"/>
          <w:b/>
          <w:bCs/>
          <w:sz w:val="28"/>
          <w:szCs w:val="28"/>
        </w:rPr>
        <w:t>Д Е К Л А Р А Ц И Я</w:t>
      </w:r>
    </w:p>
    <w:p w14:paraId="7D7083B7" w14:textId="77777777" w:rsidR="00AF260E" w:rsidRDefault="00AF260E" w:rsidP="00AF260E">
      <w:pPr>
        <w:spacing w:after="0" w:line="240" w:lineRule="auto"/>
        <w:jc w:val="center"/>
        <w:rPr>
          <w:rFonts w:ascii="Cambria" w:hAnsi="Cambria"/>
          <w:b/>
          <w:bCs/>
          <w:sz w:val="24"/>
          <w:szCs w:val="24"/>
        </w:rPr>
      </w:pPr>
      <w:r w:rsidRPr="008565E6">
        <w:rPr>
          <w:rFonts w:ascii="Cambria" w:hAnsi="Cambria"/>
          <w:b/>
          <w:bCs/>
          <w:sz w:val="24"/>
          <w:szCs w:val="24"/>
        </w:rPr>
        <w:t>за минимални</w:t>
      </w:r>
      <w:r w:rsidRPr="008565E6">
        <w:rPr>
          <w:rStyle w:val="af1"/>
          <w:rFonts w:ascii="Cambria" w:hAnsi="Cambria"/>
          <w:b/>
          <w:bCs/>
          <w:sz w:val="24"/>
          <w:szCs w:val="24"/>
        </w:rPr>
        <w:footnoteReference w:id="1"/>
      </w:r>
      <w:r w:rsidRPr="008565E6">
        <w:rPr>
          <w:rFonts w:ascii="Cambria" w:hAnsi="Cambria"/>
          <w:b/>
          <w:bCs/>
          <w:sz w:val="24"/>
          <w:szCs w:val="24"/>
        </w:rPr>
        <w:t xml:space="preserve"> и държавни помощи</w:t>
      </w:r>
      <w:r>
        <w:rPr>
          <w:rStyle w:val="af1"/>
          <w:rFonts w:ascii="Cambria" w:hAnsi="Cambria"/>
          <w:b/>
          <w:bCs/>
          <w:sz w:val="24"/>
          <w:szCs w:val="24"/>
        </w:rPr>
        <w:footnoteReference w:id="2"/>
      </w:r>
    </w:p>
    <w:p w14:paraId="6079F200" w14:textId="77777777" w:rsidR="00AF260E" w:rsidRDefault="00AF260E" w:rsidP="00AF260E">
      <w:pPr>
        <w:spacing w:after="0" w:line="240" w:lineRule="auto"/>
        <w:jc w:val="center"/>
        <w:rPr>
          <w:rFonts w:ascii="Cambria" w:hAnsi="Cambria"/>
          <w:b/>
          <w:bCs/>
          <w:sz w:val="24"/>
          <w:szCs w:val="24"/>
        </w:rPr>
      </w:pPr>
    </w:p>
    <w:p w14:paraId="4145C0D8" w14:textId="77777777" w:rsidR="00AF260E" w:rsidRPr="008565E6" w:rsidRDefault="00AF260E" w:rsidP="00AF260E">
      <w:pPr>
        <w:spacing w:after="0" w:line="240" w:lineRule="auto"/>
        <w:rPr>
          <w:rFonts w:ascii="Cambria" w:hAnsi="Cambria"/>
        </w:rPr>
      </w:pPr>
    </w:p>
    <w:tbl>
      <w:tblPr>
        <w:tblW w:w="15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3"/>
        <w:gridCol w:w="10"/>
        <w:gridCol w:w="413"/>
        <w:gridCol w:w="723"/>
        <w:gridCol w:w="1212"/>
        <w:gridCol w:w="454"/>
        <w:gridCol w:w="361"/>
        <w:gridCol w:w="265"/>
        <w:gridCol w:w="95"/>
        <w:gridCol w:w="361"/>
        <w:gridCol w:w="264"/>
        <w:gridCol w:w="96"/>
        <w:gridCol w:w="264"/>
        <w:gridCol w:w="96"/>
        <w:gridCol w:w="264"/>
        <w:gridCol w:w="96"/>
        <w:gridCol w:w="164"/>
        <w:gridCol w:w="178"/>
        <w:gridCol w:w="360"/>
        <w:gridCol w:w="282"/>
        <w:gridCol w:w="78"/>
        <w:gridCol w:w="102"/>
        <w:gridCol w:w="264"/>
        <w:gridCol w:w="636"/>
        <w:gridCol w:w="540"/>
        <w:gridCol w:w="180"/>
        <w:gridCol w:w="498"/>
        <w:gridCol w:w="44"/>
        <w:gridCol w:w="178"/>
        <w:gridCol w:w="540"/>
        <w:gridCol w:w="180"/>
        <w:gridCol w:w="369"/>
        <w:gridCol w:w="59"/>
        <w:gridCol w:w="112"/>
        <w:gridCol w:w="180"/>
        <w:gridCol w:w="189"/>
        <w:gridCol w:w="59"/>
        <w:gridCol w:w="292"/>
        <w:gridCol w:w="180"/>
        <w:gridCol w:w="9"/>
        <w:gridCol w:w="531"/>
        <w:gridCol w:w="9"/>
        <w:gridCol w:w="171"/>
        <w:gridCol w:w="180"/>
        <w:gridCol w:w="9"/>
        <w:gridCol w:w="59"/>
        <w:gridCol w:w="121"/>
        <w:gridCol w:w="171"/>
        <w:gridCol w:w="68"/>
        <w:gridCol w:w="112"/>
        <w:gridCol w:w="189"/>
        <w:gridCol w:w="72"/>
        <w:gridCol w:w="279"/>
        <w:gridCol w:w="180"/>
        <w:gridCol w:w="9"/>
        <w:gridCol w:w="351"/>
        <w:gridCol w:w="189"/>
        <w:gridCol w:w="171"/>
        <w:gridCol w:w="360"/>
        <w:gridCol w:w="9"/>
        <w:gridCol w:w="171"/>
        <w:gridCol w:w="180"/>
        <w:gridCol w:w="189"/>
        <w:gridCol w:w="608"/>
        <w:gridCol w:w="10"/>
      </w:tblGrid>
      <w:tr w:rsidR="00AF260E" w:rsidRPr="008565E6" w14:paraId="1236D211" w14:textId="77777777" w:rsidTr="00C22B9C">
        <w:trPr>
          <w:gridAfter w:val="1"/>
          <w:wAfter w:w="10" w:type="dxa"/>
          <w:trHeight w:val="336"/>
        </w:trPr>
        <w:tc>
          <w:tcPr>
            <w:tcW w:w="693" w:type="dxa"/>
            <w:vMerge w:val="restart"/>
            <w:noWrap/>
          </w:tcPr>
          <w:p w14:paraId="2C03E5F4"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p>
        </w:tc>
        <w:tc>
          <w:tcPr>
            <w:tcW w:w="2812" w:type="dxa"/>
            <w:gridSpan w:val="5"/>
            <w:noWrap/>
          </w:tcPr>
          <w:p w14:paraId="2C99800F" w14:textId="77777777"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Подписаният</w:t>
            </w:r>
          </w:p>
          <w:p w14:paraId="17D27EB1" w14:textId="77777777" w:rsidR="00AF260E" w:rsidRPr="008565E6" w:rsidRDefault="00AF260E" w:rsidP="00C22B9C">
            <w:pPr>
              <w:spacing w:after="0" w:line="240" w:lineRule="auto"/>
              <w:rPr>
                <w:rFonts w:ascii="Cambria" w:hAnsi="Cambria"/>
                <w:sz w:val="20"/>
                <w:szCs w:val="20"/>
              </w:rPr>
            </w:pPr>
          </w:p>
        </w:tc>
        <w:tc>
          <w:tcPr>
            <w:tcW w:w="12223" w:type="dxa"/>
            <w:gridSpan w:val="58"/>
            <w:noWrap/>
            <w:vAlign w:val="bottom"/>
          </w:tcPr>
          <w:p w14:paraId="01530B78" w14:textId="77777777" w:rsidR="00AF260E" w:rsidRPr="008565E6" w:rsidRDefault="00AF260E" w:rsidP="00C22B9C">
            <w:pPr>
              <w:spacing w:after="0" w:line="240" w:lineRule="auto"/>
              <w:jc w:val="center"/>
              <w:rPr>
                <w:rFonts w:ascii="Cambria" w:hAnsi="Cambria"/>
                <w:sz w:val="20"/>
                <w:szCs w:val="20"/>
              </w:rPr>
            </w:pPr>
          </w:p>
          <w:p w14:paraId="69EBB2CA" w14:textId="77777777" w:rsidR="00AF260E" w:rsidRPr="008565E6" w:rsidRDefault="00AF260E" w:rsidP="00C22B9C">
            <w:pPr>
              <w:spacing w:after="0" w:line="240" w:lineRule="auto"/>
              <w:jc w:val="center"/>
              <w:rPr>
                <w:rFonts w:ascii="Cambria" w:hAnsi="Cambria"/>
                <w:i/>
                <w:sz w:val="16"/>
                <w:szCs w:val="16"/>
              </w:rPr>
            </w:pPr>
            <w:r w:rsidRPr="008565E6">
              <w:rPr>
                <w:rFonts w:ascii="Cambria" w:hAnsi="Cambria"/>
                <w:i/>
                <w:sz w:val="16"/>
                <w:szCs w:val="16"/>
              </w:rPr>
              <w:t>/трите имена на декларатора/</w:t>
            </w:r>
          </w:p>
        </w:tc>
      </w:tr>
      <w:tr w:rsidR="00AF260E" w:rsidRPr="008565E6" w14:paraId="6DF68DB9" w14:textId="77777777" w:rsidTr="00C22B9C">
        <w:trPr>
          <w:gridAfter w:val="1"/>
          <w:wAfter w:w="10" w:type="dxa"/>
          <w:trHeight w:val="414"/>
        </w:trPr>
        <w:tc>
          <w:tcPr>
            <w:tcW w:w="693" w:type="dxa"/>
            <w:vMerge/>
          </w:tcPr>
          <w:p w14:paraId="5C259D95" w14:textId="77777777" w:rsidR="00AF260E" w:rsidRPr="008565E6" w:rsidRDefault="00AF260E" w:rsidP="00C22B9C">
            <w:pPr>
              <w:spacing w:after="0" w:line="240" w:lineRule="auto"/>
              <w:rPr>
                <w:rFonts w:ascii="Cambria" w:hAnsi="Cambria"/>
                <w:b/>
                <w:bCs/>
                <w:sz w:val="20"/>
                <w:szCs w:val="20"/>
              </w:rPr>
            </w:pPr>
          </w:p>
        </w:tc>
        <w:tc>
          <w:tcPr>
            <w:tcW w:w="2812" w:type="dxa"/>
            <w:gridSpan w:val="5"/>
            <w:noWrap/>
          </w:tcPr>
          <w:p w14:paraId="2A1B3AF1" w14:textId="77777777"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 xml:space="preserve">в качеството си на </w:t>
            </w:r>
          </w:p>
          <w:p w14:paraId="71B0F2E9" w14:textId="77777777" w:rsidR="00AF260E" w:rsidRPr="008565E6" w:rsidRDefault="00AF260E" w:rsidP="00C22B9C">
            <w:pPr>
              <w:spacing w:after="0" w:line="240" w:lineRule="auto"/>
              <w:rPr>
                <w:rFonts w:ascii="Cambria" w:hAnsi="Cambria"/>
                <w:b/>
                <w:sz w:val="20"/>
                <w:szCs w:val="20"/>
              </w:rPr>
            </w:pPr>
          </w:p>
        </w:tc>
        <w:tc>
          <w:tcPr>
            <w:tcW w:w="12223" w:type="dxa"/>
            <w:gridSpan w:val="58"/>
            <w:noWrap/>
            <w:vAlign w:val="bottom"/>
          </w:tcPr>
          <w:p w14:paraId="2C63B9CD" w14:textId="77777777" w:rsidR="00AF260E" w:rsidRPr="008565E6" w:rsidRDefault="00AF260E" w:rsidP="00C22B9C">
            <w:pPr>
              <w:spacing w:after="0" w:line="240" w:lineRule="auto"/>
              <w:jc w:val="center"/>
              <w:rPr>
                <w:rFonts w:ascii="Cambria" w:hAnsi="Cambria"/>
                <w:sz w:val="20"/>
                <w:szCs w:val="20"/>
              </w:rPr>
            </w:pPr>
          </w:p>
          <w:p w14:paraId="08DBA932" w14:textId="77777777" w:rsidR="00AF260E" w:rsidRPr="008565E6" w:rsidRDefault="00AF260E" w:rsidP="00C22B9C">
            <w:pPr>
              <w:spacing w:after="0" w:line="240" w:lineRule="auto"/>
              <w:jc w:val="center"/>
              <w:rPr>
                <w:rFonts w:ascii="Cambria" w:hAnsi="Cambria"/>
                <w:i/>
                <w:sz w:val="16"/>
                <w:szCs w:val="16"/>
              </w:rPr>
            </w:pPr>
            <w:r w:rsidRPr="008565E6">
              <w:rPr>
                <w:rFonts w:ascii="Cambria" w:hAnsi="Cambria"/>
                <w:i/>
                <w:sz w:val="16"/>
                <w:szCs w:val="16"/>
              </w:rPr>
              <w:t>/управител/председател/представител/друго/</w:t>
            </w:r>
          </w:p>
        </w:tc>
      </w:tr>
      <w:tr w:rsidR="00AF260E" w:rsidRPr="008565E6" w14:paraId="7D439391" w14:textId="77777777" w:rsidTr="00C22B9C">
        <w:trPr>
          <w:gridAfter w:val="1"/>
          <w:wAfter w:w="10" w:type="dxa"/>
          <w:trHeight w:val="364"/>
        </w:trPr>
        <w:tc>
          <w:tcPr>
            <w:tcW w:w="693" w:type="dxa"/>
            <w:vMerge/>
          </w:tcPr>
          <w:p w14:paraId="26A7D2A4" w14:textId="77777777" w:rsidR="00AF260E" w:rsidRPr="008565E6" w:rsidRDefault="00AF260E" w:rsidP="00C22B9C">
            <w:pPr>
              <w:spacing w:after="0" w:line="240" w:lineRule="auto"/>
              <w:rPr>
                <w:rFonts w:ascii="Cambria" w:hAnsi="Cambria"/>
                <w:b/>
                <w:bCs/>
                <w:sz w:val="20"/>
                <w:szCs w:val="20"/>
              </w:rPr>
            </w:pPr>
          </w:p>
        </w:tc>
        <w:tc>
          <w:tcPr>
            <w:tcW w:w="2812" w:type="dxa"/>
            <w:gridSpan w:val="5"/>
            <w:noWrap/>
          </w:tcPr>
          <w:p w14:paraId="0F48AEBB" w14:textId="77777777"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Наименование на получателя</w:t>
            </w:r>
            <w:r>
              <w:rPr>
                <w:rFonts w:ascii="Cambria" w:hAnsi="Cambria"/>
                <w:b/>
                <w:sz w:val="20"/>
                <w:szCs w:val="20"/>
              </w:rPr>
              <w:t>/кандидата</w:t>
            </w:r>
            <w:r w:rsidRPr="008565E6">
              <w:rPr>
                <w:rFonts w:ascii="Cambria" w:hAnsi="Cambria"/>
                <w:b/>
                <w:sz w:val="20"/>
                <w:szCs w:val="20"/>
              </w:rPr>
              <w:t>:</w:t>
            </w:r>
          </w:p>
        </w:tc>
        <w:tc>
          <w:tcPr>
            <w:tcW w:w="12223" w:type="dxa"/>
            <w:gridSpan w:val="58"/>
          </w:tcPr>
          <w:p w14:paraId="7263E48B" w14:textId="77777777" w:rsidR="00AF260E" w:rsidRPr="008565E6" w:rsidRDefault="00AF260E" w:rsidP="00C22B9C">
            <w:pPr>
              <w:spacing w:after="0" w:line="240" w:lineRule="auto"/>
              <w:rPr>
                <w:rFonts w:ascii="Cambria" w:hAnsi="Cambria"/>
                <w:sz w:val="20"/>
                <w:szCs w:val="20"/>
              </w:rPr>
            </w:pPr>
          </w:p>
        </w:tc>
      </w:tr>
      <w:tr w:rsidR="00AF260E" w:rsidRPr="008565E6" w14:paraId="6CE00A45" w14:textId="77777777" w:rsidTr="00C22B9C">
        <w:trPr>
          <w:gridAfter w:val="1"/>
          <w:wAfter w:w="10" w:type="dxa"/>
          <w:trHeight w:val="330"/>
        </w:trPr>
        <w:tc>
          <w:tcPr>
            <w:tcW w:w="693" w:type="dxa"/>
          </w:tcPr>
          <w:p w14:paraId="2481113F"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2.</w:t>
            </w:r>
          </w:p>
        </w:tc>
        <w:tc>
          <w:tcPr>
            <w:tcW w:w="2812" w:type="dxa"/>
            <w:gridSpan w:val="5"/>
            <w:noWrap/>
            <w:vAlign w:val="center"/>
          </w:tcPr>
          <w:p w14:paraId="067F6333" w14:textId="6D9CF5F6"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ЕИК/БУЛСТАТ</w:t>
            </w:r>
            <w:r w:rsidR="0006764B">
              <w:rPr>
                <w:rFonts w:ascii="Cambria" w:hAnsi="Cambria"/>
                <w:b/>
                <w:sz w:val="20"/>
                <w:szCs w:val="20"/>
                <w:lang w:val="en-US"/>
              </w:rPr>
              <w:t>/ЕГН</w:t>
            </w:r>
            <w:r w:rsidRPr="008565E6">
              <w:rPr>
                <w:rFonts w:ascii="Cambria" w:hAnsi="Cambria"/>
                <w:b/>
                <w:sz w:val="20"/>
                <w:szCs w:val="20"/>
              </w:rPr>
              <w:t>:</w:t>
            </w:r>
          </w:p>
        </w:tc>
        <w:tc>
          <w:tcPr>
            <w:tcW w:w="361" w:type="dxa"/>
          </w:tcPr>
          <w:p w14:paraId="600D4FAD" w14:textId="77777777" w:rsidR="00AF260E" w:rsidRPr="008565E6" w:rsidRDefault="00AF260E" w:rsidP="00C22B9C">
            <w:pPr>
              <w:spacing w:after="0" w:line="240" w:lineRule="auto"/>
              <w:rPr>
                <w:rFonts w:ascii="Cambria" w:hAnsi="Cambria"/>
                <w:sz w:val="20"/>
                <w:szCs w:val="20"/>
              </w:rPr>
            </w:pPr>
          </w:p>
        </w:tc>
        <w:tc>
          <w:tcPr>
            <w:tcW w:w="360" w:type="dxa"/>
            <w:gridSpan w:val="2"/>
          </w:tcPr>
          <w:p w14:paraId="79B689DE" w14:textId="77777777" w:rsidR="00AF260E" w:rsidRPr="008565E6" w:rsidRDefault="00AF260E" w:rsidP="00C22B9C">
            <w:pPr>
              <w:spacing w:after="0" w:line="240" w:lineRule="auto"/>
              <w:rPr>
                <w:rFonts w:ascii="Cambria" w:hAnsi="Cambria"/>
                <w:sz w:val="20"/>
                <w:szCs w:val="20"/>
              </w:rPr>
            </w:pPr>
          </w:p>
        </w:tc>
        <w:tc>
          <w:tcPr>
            <w:tcW w:w="361" w:type="dxa"/>
          </w:tcPr>
          <w:p w14:paraId="6AD40AAC" w14:textId="77777777" w:rsidR="00AF260E" w:rsidRPr="008565E6" w:rsidRDefault="00AF260E" w:rsidP="00C22B9C">
            <w:pPr>
              <w:spacing w:after="0" w:line="240" w:lineRule="auto"/>
              <w:rPr>
                <w:rFonts w:ascii="Cambria" w:hAnsi="Cambria"/>
                <w:sz w:val="20"/>
                <w:szCs w:val="20"/>
              </w:rPr>
            </w:pPr>
          </w:p>
        </w:tc>
        <w:tc>
          <w:tcPr>
            <w:tcW w:w="360" w:type="dxa"/>
            <w:gridSpan w:val="2"/>
          </w:tcPr>
          <w:p w14:paraId="63AA6071" w14:textId="77777777" w:rsidR="00AF260E" w:rsidRPr="008565E6" w:rsidRDefault="00AF260E" w:rsidP="00C22B9C">
            <w:pPr>
              <w:spacing w:after="0" w:line="240" w:lineRule="auto"/>
              <w:rPr>
                <w:rFonts w:ascii="Cambria" w:hAnsi="Cambria"/>
                <w:sz w:val="20"/>
                <w:szCs w:val="20"/>
              </w:rPr>
            </w:pPr>
          </w:p>
        </w:tc>
        <w:tc>
          <w:tcPr>
            <w:tcW w:w="360" w:type="dxa"/>
            <w:gridSpan w:val="2"/>
          </w:tcPr>
          <w:p w14:paraId="1A42C7EA" w14:textId="77777777" w:rsidR="00AF260E" w:rsidRPr="008565E6" w:rsidRDefault="00AF260E" w:rsidP="00C22B9C">
            <w:pPr>
              <w:spacing w:after="0" w:line="240" w:lineRule="auto"/>
              <w:rPr>
                <w:rFonts w:ascii="Cambria" w:hAnsi="Cambria"/>
                <w:sz w:val="20"/>
                <w:szCs w:val="20"/>
              </w:rPr>
            </w:pPr>
          </w:p>
        </w:tc>
        <w:tc>
          <w:tcPr>
            <w:tcW w:w="360" w:type="dxa"/>
            <w:gridSpan w:val="2"/>
          </w:tcPr>
          <w:p w14:paraId="0EFC0EF6" w14:textId="77777777" w:rsidR="00AF260E" w:rsidRPr="008565E6" w:rsidRDefault="00AF260E" w:rsidP="00C22B9C">
            <w:pPr>
              <w:spacing w:after="0" w:line="240" w:lineRule="auto"/>
              <w:rPr>
                <w:rFonts w:ascii="Cambria" w:hAnsi="Cambria"/>
                <w:sz w:val="20"/>
                <w:szCs w:val="20"/>
              </w:rPr>
            </w:pPr>
          </w:p>
        </w:tc>
        <w:tc>
          <w:tcPr>
            <w:tcW w:w="342" w:type="dxa"/>
            <w:gridSpan w:val="2"/>
          </w:tcPr>
          <w:p w14:paraId="76D6BA9F" w14:textId="77777777" w:rsidR="00AF260E" w:rsidRPr="008565E6" w:rsidRDefault="00AF260E" w:rsidP="00C22B9C">
            <w:pPr>
              <w:spacing w:after="0" w:line="240" w:lineRule="auto"/>
              <w:rPr>
                <w:rFonts w:ascii="Cambria" w:hAnsi="Cambria"/>
                <w:sz w:val="20"/>
                <w:szCs w:val="20"/>
              </w:rPr>
            </w:pPr>
          </w:p>
        </w:tc>
        <w:tc>
          <w:tcPr>
            <w:tcW w:w="360" w:type="dxa"/>
          </w:tcPr>
          <w:p w14:paraId="26C25C00" w14:textId="77777777" w:rsidR="00AF260E" w:rsidRPr="008565E6" w:rsidRDefault="00AF260E" w:rsidP="00C22B9C">
            <w:pPr>
              <w:spacing w:after="0" w:line="240" w:lineRule="auto"/>
              <w:rPr>
                <w:rFonts w:ascii="Cambria" w:hAnsi="Cambria"/>
                <w:sz w:val="20"/>
                <w:szCs w:val="20"/>
              </w:rPr>
            </w:pPr>
          </w:p>
        </w:tc>
        <w:tc>
          <w:tcPr>
            <w:tcW w:w="360" w:type="dxa"/>
            <w:gridSpan w:val="2"/>
          </w:tcPr>
          <w:p w14:paraId="0950379B" w14:textId="77777777" w:rsidR="00AF260E" w:rsidRPr="008565E6" w:rsidRDefault="00AF260E" w:rsidP="00C22B9C">
            <w:pPr>
              <w:spacing w:after="0" w:line="240" w:lineRule="auto"/>
              <w:rPr>
                <w:rFonts w:ascii="Cambria" w:hAnsi="Cambria"/>
                <w:sz w:val="20"/>
                <w:szCs w:val="20"/>
              </w:rPr>
            </w:pPr>
          </w:p>
        </w:tc>
        <w:tc>
          <w:tcPr>
            <w:tcW w:w="366" w:type="dxa"/>
            <w:gridSpan w:val="2"/>
          </w:tcPr>
          <w:p w14:paraId="6571F359" w14:textId="77777777" w:rsidR="00AF260E" w:rsidRPr="008565E6" w:rsidRDefault="00AF260E" w:rsidP="00C22B9C">
            <w:pPr>
              <w:spacing w:after="0" w:line="240" w:lineRule="auto"/>
              <w:rPr>
                <w:rFonts w:ascii="Cambria" w:hAnsi="Cambria"/>
                <w:sz w:val="20"/>
                <w:szCs w:val="20"/>
              </w:rPr>
            </w:pPr>
          </w:p>
        </w:tc>
        <w:tc>
          <w:tcPr>
            <w:tcW w:w="8633" w:type="dxa"/>
            <w:gridSpan w:val="41"/>
          </w:tcPr>
          <w:p w14:paraId="5F918674" w14:textId="77777777" w:rsidR="00AF260E" w:rsidRPr="008565E6" w:rsidRDefault="00AF260E" w:rsidP="00C22B9C">
            <w:pPr>
              <w:spacing w:after="0" w:line="240" w:lineRule="auto"/>
              <w:rPr>
                <w:rFonts w:ascii="Cambria" w:hAnsi="Cambria"/>
                <w:sz w:val="20"/>
                <w:szCs w:val="20"/>
              </w:rPr>
            </w:pPr>
          </w:p>
        </w:tc>
      </w:tr>
      <w:tr w:rsidR="00AF260E" w:rsidRPr="008565E6" w14:paraId="7637538A" w14:textId="77777777" w:rsidTr="00C22B9C">
        <w:trPr>
          <w:gridAfter w:val="1"/>
          <w:wAfter w:w="10" w:type="dxa"/>
          <w:trHeight w:val="405"/>
        </w:trPr>
        <w:tc>
          <w:tcPr>
            <w:tcW w:w="693" w:type="dxa"/>
          </w:tcPr>
          <w:p w14:paraId="69F6FC1D"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3.1.</w:t>
            </w:r>
          </w:p>
        </w:tc>
        <w:tc>
          <w:tcPr>
            <w:tcW w:w="2812" w:type="dxa"/>
            <w:gridSpan w:val="5"/>
            <w:noWrap/>
          </w:tcPr>
          <w:p w14:paraId="4332D8E6" w14:textId="77777777"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Седалище и адрес на управление:</w:t>
            </w:r>
          </w:p>
        </w:tc>
        <w:tc>
          <w:tcPr>
            <w:tcW w:w="12223" w:type="dxa"/>
            <w:gridSpan w:val="58"/>
            <w:noWrap/>
          </w:tcPr>
          <w:p w14:paraId="10B7CCC5" w14:textId="77777777" w:rsidR="00AF260E" w:rsidRPr="008565E6" w:rsidRDefault="00AF260E" w:rsidP="00C22B9C">
            <w:pPr>
              <w:spacing w:after="0" w:line="240" w:lineRule="auto"/>
              <w:rPr>
                <w:rFonts w:ascii="Cambria" w:hAnsi="Cambria"/>
                <w:sz w:val="20"/>
                <w:szCs w:val="20"/>
              </w:rPr>
            </w:pPr>
          </w:p>
        </w:tc>
      </w:tr>
      <w:tr w:rsidR="00AF260E" w:rsidRPr="008565E6" w14:paraId="61868A0F" w14:textId="77777777" w:rsidTr="00C22B9C">
        <w:trPr>
          <w:gridAfter w:val="1"/>
          <w:wAfter w:w="10" w:type="dxa"/>
          <w:trHeight w:val="355"/>
        </w:trPr>
        <w:tc>
          <w:tcPr>
            <w:tcW w:w="693" w:type="dxa"/>
          </w:tcPr>
          <w:p w14:paraId="438CDB41"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3.2.</w:t>
            </w:r>
          </w:p>
        </w:tc>
        <w:tc>
          <w:tcPr>
            <w:tcW w:w="2812" w:type="dxa"/>
            <w:gridSpan w:val="5"/>
            <w:noWrap/>
          </w:tcPr>
          <w:p w14:paraId="0DC42BB3" w14:textId="77777777"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Адрес за кореспонденция:</w:t>
            </w:r>
          </w:p>
          <w:p w14:paraId="39CD38C3" w14:textId="77777777" w:rsidR="00AF260E" w:rsidRPr="008565E6" w:rsidRDefault="00AF260E" w:rsidP="00C22B9C">
            <w:pPr>
              <w:spacing w:after="0" w:line="240" w:lineRule="auto"/>
              <w:rPr>
                <w:rFonts w:ascii="Cambria" w:hAnsi="Cambria"/>
                <w:i/>
                <w:sz w:val="16"/>
                <w:szCs w:val="16"/>
              </w:rPr>
            </w:pPr>
            <w:r w:rsidRPr="008565E6">
              <w:rPr>
                <w:rFonts w:ascii="Cambria" w:hAnsi="Cambria"/>
                <w:i/>
                <w:sz w:val="16"/>
                <w:szCs w:val="16"/>
              </w:rPr>
              <w:t>/Попълва се само, ако е различен от адреса на управление по т. 3.1/</w:t>
            </w:r>
          </w:p>
        </w:tc>
        <w:tc>
          <w:tcPr>
            <w:tcW w:w="12223" w:type="dxa"/>
            <w:gridSpan w:val="58"/>
            <w:noWrap/>
          </w:tcPr>
          <w:p w14:paraId="1107564D"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r>
      <w:tr w:rsidR="00AF260E" w:rsidRPr="008565E6" w14:paraId="1D09D2C0" w14:textId="77777777" w:rsidTr="00C22B9C">
        <w:trPr>
          <w:gridAfter w:val="1"/>
          <w:wAfter w:w="10" w:type="dxa"/>
          <w:trHeight w:val="476"/>
        </w:trPr>
        <w:tc>
          <w:tcPr>
            <w:tcW w:w="693" w:type="dxa"/>
          </w:tcPr>
          <w:p w14:paraId="016B433C"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lastRenderedPageBreak/>
              <w:t>4.</w:t>
            </w:r>
          </w:p>
        </w:tc>
        <w:tc>
          <w:tcPr>
            <w:tcW w:w="8256" w:type="dxa"/>
            <w:gridSpan w:val="26"/>
          </w:tcPr>
          <w:p w14:paraId="0AFF09DA" w14:textId="77777777" w:rsidR="00AF260E" w:rsidRPr="008565E6" w:rsidRDefault="00AF260E" w:rsidP="00C22B9C">
            <w:pPr>
              <w:spacing w:after="0" w:line="240" w:lineRule="auto"/>
              <w:rPr>
                <w:rFonts w:ascii="Cambria" w:hAnsi="Cambria"/>
                <w:sz w:val="20"/>
                <w:szCs w:val="20"/>
              </w:rPr>
            </w:pPr>
            <w:r w:rsidRPr="008565E6">
              <w:rPr>
                <w:rFonts w:ascii="Cambria" w:hAnsi="Cambria"/>
                <w:b/>
                <w:sz w:val="20"/>
                <w:szCs w:val="20"/>
              </w:rPr>
              <w:t>Извършва ли получателят/кандидатът икономическа дейност</w:t>
            </w:r>
            <w:r w:rsidRPr="008565E6">
              <w:rPr>
                <w:rStyle w:val="af1"/>
                <w:rFonts w:ascii="Cambria" w:hAnsi="Cambria"/>
                <w:b/>
                <w:sz w:val="20"/>
                <w:szCs w:val="20"/>
              </w:rPr>
              <w:footnoteReference w:id="3"/>
            </w:r>
            <w:r w:rsidRPr="008565E6">
              <w:rPr>
                <w:rFonts w:ascii="Cambria" w:hAnsi="Cambria"/>
                <w:sz w:val="20"/>
                <w:szCs w:val="20"/>
              </w:rPr>
              <w:t>:</w:t>
            </w:r>
          </w:p>
          <w:p w14:paraId="75299462" w14:textId="77777777" w:rsidR="00AF260E" w:rsidRPr="008565E6" w:rsidRDefault="00AF260E" w:rsidP="00C22B9C">
            <w:pPr>
              <w:spacing w:after="0" w:line="240" w:lineRule="auto"/>
              <w:jc w:val="both"/>
              <w:rPr>
                <w:rFonts w:ascii="Cambria" w:hAnsi="Cambria"/>
                <w:b/>
                <w:i/>
                <w:sz w:val="16"/>
                <w:szCs w:val="16"/>
              </w:rPr>
            </w:pPr>
            <w:r w:rsidRPr="008565E6">
              <w:rPr>
                <w:rFonts w:ascii="Cambria" w:hAnsi="Cambria"/>
                <w:i/>
                <w:sz w:val="16"/>
                <w:szCs w:val="16"/>
              </w:rPr>
              <w:t>/Ако посочите  „НЕ“, спирате с попълването на Декларацията до тук/</w:t>
            </w:r>
          </w:p>
        </w:tc>
        <w:tc>
          <w:tcPr>
            <w:tcW w:w="3350" w:type="dxa"/>
            <w:gridSpan w:val="19"/>
            <w:noWrap/>
            <w:vAlign w:val="center"/>
          </w:tcPr>
          <w:p w14:paraId="572E750A"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3429" w:type="dxa"/>
            <w:gridSpan w:val="18"/>
            <w:noWrap/>
            <w:vAlign w:val="center"/>
          </w:tcPr>
          <w:p w14:paraId="2C4CE56A"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14:paraId="62542E5B" w14:textId="77777777" w:rsidTr="00C22B9C">
        <w:trPr>
          <w:gridAfter w:val="1"/>
          <w:wAfter w:w="10" w:type="dxa"/>
          <w:trHeight w:val="504"/>
        </w:trPr>
        <w:tc>
          <w:tcPr>
            <w:tcW w:w="693" w:type="dxa"/>
            <w:vMerge w:val="restart"/>
          </w:tcPr>
          <w:p w14:paraId="1CE6CEEB"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4а.</w:t>
            </w:r>
          </w:p>
        </w:tc>
        <w:tc>
          <w:tcPr>
            <w:tcW w:w="15035" w:type="dxa"/>
            <w:gridSpan w:val="63"/>
          </w:tcPr>
          <w:p w14:paraId="5D9CC591" w14:textId="77777777" w:rsidR="00AF260E" w:rsidRPr="008565E6" w:rsidRDefault="00AF260E" w:rsidP="00C22B9C">
            <w:pPr>
              <w:spacing w:after="0" w:line="240" w:lineRule="auto"/>
              <w:jc w:val="both"/>
              <w:rPr>
                <w:rFonts w:ascii="Cambria" w:hAnsi="Cambria"/>
                <w:sz w:val="20"/>
                <w:szCs w:val="20"/>
              </w:rPr>
            </w:pPr>
            <w:r w:rsidRPr="008565E6">
              <w:rPr>
                <w:rFonts w:ascii="Cambria" w:hAnsi="Cambria"/>
                <w:sz w:val="20"/>
                <w:szCs w:val="20"/>
              </w:rPr>
              <w:t xml:space="preserve">Ако в т. 4 сте посочили „ДА“, </w:t>
            </w:r>
            <w:r w:rsidRPr="008565E6">
              <w:rPr>
                <w:rFonts w:ascii="Cambria" w:hAnsi="Cambria"/>
                <w:b/>
                <w:sz w:val="20"/>
                <w:szCs w:val="20"/>
              </w:rPr>
              <w:t>то получателят е „предприятие“</w:t>
            </w:r>
            <w:r w:rsidRPr="008565E6">
              <w:rPr>
                <w:rFonts w:ascii="Cambria" w:hAnsi="Cambria"/>
                <w:sz w:val="20"/>
                <w:szCs w:val="20"/>
              </w:rPr>
              <w:t xml:space="preserve"> по смисъла на законодателството по държавните помощи </w:t>
            </w:r>
            <w:r w:rsidRPr="008565E6">
              <w:rPr>
                <w:rFonts w:ascii="Cambria" w:hAnsi="Cambria"/>
                <w:b/>
                <w:sz w:val="20"/>
                <w:szCs w:val="20"/>
              </w:rPr>
              <w:t>и попълнете следната информация за него:</w:t>
            </w:r>
          </w:p>
        </w:tc>
      </w:tr>
      <w:tr w:rsidR="00AF260E" w:rsidRPr="008565E6" w14:paraId="0653A896" w14:textId="77777777" w:rsidTr="00C22B9C">
        <w:trPr>
          <w:gridAfter w:val="1"/>
          <w:wAfter w:w="10" w:type="dxa"/>
          <w:trHeight w:val="609"/>
        </w:trPr>
        <w:tc>
          <w:tcPr>
            <w:tcW w:w="693" w:type="dxa"/>
            <w:vMerge/>
          </w:tcPr>
          <w:p w14:paraId="52833B5D" w14:textId="77777777" w:rsidR="00AF260E" w:rsidRPr="008565E6" w:rsidRDefault="00AF260E" w:rsidP="00C22B9C">
            <w:pPr>
              <w:spacing w:after="0" w:line="240" w:lineRule="auto"/>
              <w:rPr>
                <w:rFonts w:ascii="Cambria" w:hAnsi="Cambria"/>
                <w:b/>
                <w:bCs/>
                <w:sz w:val="20"/>
                <w:szCs w:val="20"/>
              </w:rPr>
            </w:pPr>
          </w:p>
        </w:tc>
        <w:tc>
          <w:tcPr>
            <w:tcW w:w="423" w:type="dxa"/>
            <w:gridSpan w:val="2"/>
            <w:vMerge w:val="restart"/>
            <w:vAlign w:val="center"/>
          </w:tcPr>
          <w:p w14:paraId="0F89449E"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w:t>
            </w:r>
          </w:p>
        </w:tc>
        <w:tc>
          <w:tcPr>
            <w:tcW w:w="4455" w:type="dxa"/>
            <w:gridSpan w:val="12"/>
            <w:vMerge w:val="restart"/>
            <w:vAlign w:val="center"/>
          </w:tcPr>
          <w:p w14:paraId="201A0F1B"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 xml:space="preserve">Дейности, които предприятието извършва </w:t>
            </w:r>
          </w:p>
          <w:p w14:paraId="22C25102"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(код по КИД-2008)</w:t>
            </w:r>
          </w:p>
        </w:tc>
        <w:tc>
          <w:tcPr>
            <w:tcW w:w="10157" w:type="dxa"/>
            <w:gridSpan w:val="49"/>
            <w:vAlign w:val="center"/>
          </w:tcPr>
          <w:p w14:paraId="13AA772C"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Относителен дял на нетните приходи от продажби</w:t>
            </w:r>
          </w:p>
          <w:p w14:paraId="0DAA845E"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в % през:</w:t>
            </w:r>
          </w:p>
          <w:p w14:paraId="61A4B229" w14:textId="77777777" w:rsidR="00AF260E" w:rsidRPr="008565E6" w:rsidRDefault="00AF260E" w:rsidP="00C22B9C">
            <w:pPr>
              <w:spacing w:after="0" w:line="240" w:lineRule="auto"/>
              <w:jc w:val="center"/>
              <w:rPr>
                <w:rFonts w:ascii="Cambria" w:hAnsi="Cambria"/>
                <w:sz w:val="20"/>
                <w:szCs w:val="20"/>
              </w:rPr>
            </w:pPr>
          </w:p>
        </w:tc>
      </w:tr>
      <w:tr w:rsidR="00AF260E" w:rsidRPr="008565E6" w14:paraId="4699C24C" w14:textId="77777777" w:rsidTr="00C22B9C">
        <w:trPr>
          <w:gridAfter w:val="1"/>
          <w:wAfter w:w="10" w:type="dxa"/>
          <w:trHeight w:val="151"/>
        </w:trPr>
        <w:tc>
          <w:tcPr>
            <w:tcW w:w="693" w:type="dxa"/>
            <w:vMerge/>
          </w:tcPr>
          <w:p w14:paraId="5277463A" w14:textId="77777777" w:rsidR="00AF260E" w:rsidRPr="008565E6" w:rsidRDefault="00AF260E" w:rsidP="00C22B9C">
            <w:pPr>
              <w:spacing w:after="0" w:line="240" w:lineRule="auto"/>
              <w:rPr>
                <w:rFonts w:ascii="Cambria" w:hAnsi="Cambria"/>
                <w:b/>
                <w:bCs/>
                <w:sz w:val="20"/>
                <w:szCs w:val="20"/>
              </w:rPr>
            </w:pPr>
          </w:p>
        </w:tc>
        <w:tc>
          <w:tcPr>
            <w:tcW w:w="423" w:type="dxa"/>
            <w:gridSpan w:val="2"/>
            <w:vMerge/>
            <w:vAlign w:val="center"/>
          </w:tcPr>
          <w:p w14:paraId="44CE00B4" w14:textId="77777777" w:rsidR="00AF260E" w:rsidRPr="008565E6" w:rsidRDefault="00AF260E" w:rsidP="00C22B9C">
            <w:pPr>
              <w:spacing w:after="0" w:line="240" w:lineRule="auto"/>
              <w:jc w:val="center"/>
              <w:rPr>
                <w:rFonts w:ascii="Cambria" w:hAnsi="Cambria"/>
                <w:sz w:val="20"/>
                <w:szCs w:val="20"/>
              </w:rPr>
            </w:pPr>
          </w:p>
        </w:tc>
        <w:tc>
          <w:tcPr>
            <w:tcW w:w="4455" w:type="dxa"/>
            <w:gridSpan w:val="12"/>
            <w:vMerge/>
            <w:vAlign w:val="center"/>
          </w:tcPr>
          <w:p w14:paraId="2DFDC6DE" w14:textId="77777777" w:rsidR="00AF260E" w:rsidRPr="008565E6" w:rsidRDefault="00AF260E" w:rsidP="00C22B9C">
            <w:pPr>
              <w:spacing w:after="0" w:line="240" w:lineRule="auto"/>
              <w:jc w:val="center"/>
              <w:rPr>
                <w:rFonts w:ascii="Cambria" w:hAnsi="Cambria"/>
                <w:sz w:val="20"/>
                <w:szCs w:val="20"/>
              </w:rPr>
            </w:pPr>
          </w:p>
        </w:tc>
        <w:tc>
          <w:tcPr>
            <w:tcW w:w="5288" w:type="dxa"/>
            <w:gridSpan w:val="22"/>
            <w:vAlign w:val="center"/>
          </w:tcPr>
          <w:p w14:paraId="7BC30571"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 xml:space="preserve">година  </w:t>
            </w:r>
            <w:r>
              <w:rPr>
                <w:rFonts w:ascii="Cambria" w:hAnsi="Cambria"/>
                <w:sz w:val="20"/>
                <w:szCs w:val="20"/>
              </w:rPr>
              <w:t>„Х-1“</w:t>
            </w:r>
            <w:r>
              <w:rPr>
                <w:rStyle w:val="af1"/>
                <w:rFonts w:ascii="Cambria" w:hAnsi="Cambria"/>
                <w:sz w:val="20"/>
                <w:szCs w:val="20"/>
              </w:rPr>
              <w:footnoteReference w:id="4"/>
            </w:r>
          </w:p>
        </w:tc>
        <w:tc>
          <w:tcPr>
            <w:tcW w:w="4869" w:type="dxa"/>
            <w:gridSpan w:val="27"/>
            <w:vAlign w:val="center"/>
          </w:tcPr>
          <w:p w14:paraId="03B4B53E"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 xml:space="preserve">година </w:t>
            </w:r>
            <w:r>
              <w:rPr>
                <w:rFonts w:ascii="Cambria" w:hAnsi="Cambria"/>
                <w:sz w:val="20"/>
                <w:szCs w:val="20"/>
              </w:rPr>
              <w:t xml:space="preserve">„Х“ </w:t>
            </w:r>
          </w:p>
        </w:tc>
      </w:tr>
      <w:tr w:rsidR="00AF260E" w:rsidRPr="008565E6" w14:paraId="5E97B60A" w14:textId="77777777" w:rsidTr="00C22B9C">
        <w:trPr>
          <w:gridAfter w:val="1"/>
          <w:wAfter w:w="10" w:type="dxa"/>
          <w:trHeight w:val="102"/>
        </w:trPr>
        <w:tc>
          <w:tcPr>
            <w:tcW w:w="693" w:type="dxa"/>
            <w:vMerge/>
          </w:tcPr>
          <w:p w14:paraId="13BFAEFC" w14:textId="77777777" w:rsidR="00AF260E" w:rsidRPr="008565E6" w:rsidRDefault="00AF260E" w:rsidP="00C22B9C">
            <w:pPr>
              <w:spacing w:after="0" w:line="240" w:lineRule="auto"/>
              <w:rPr>
                <w:rFonts w:ascii="Cambria" w:hAnsi="Cambria"/>
                <w:b/>
                <w:bCs/>
                <w:sz w:val="20"/>
                <w:szCs w:val="20"/>
              </w:rPr>
            </w:pPr>
          </w:p>
        </w:tc>
        <w:tc>
          <w:tcPr>
            <w:tcW w:w="423" w:type="dxa"/>
            <w:gridSpan w:val="2"/>
          </w:tcPr>
          <w:p w14:paraId="3BA8B710"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1.</w:t>
            </w:r>
          </w:p>
        </w:tc>
        <w:tc>
          <w:tcPr>
            <w:tcW w:w="4455" w:type="dxa"/>
            <w:gridSpan w:val="12"/>
          </w:tcPr>
          <w:p w14:paraId="5283BF85" w14:textId="77777777" w:rsidR="00AF260E" w:rsidRPr="008565E6" w:rsidRDefault="00AF260E" w:rsidP="00C22B9C">
            <w:pPr>
              <w:spacing w:after="0" w:line="240" w:lineRule="auto"/>
              <w:rPr>
                <w:rFonts w:ascii="Cambria" w:hAnsi="Cambria"/>
                <w:sz w:val="20"/>
                <w:szCs w:val="20"/>
              </w:rPr>
            </w:pPr>
          </w:p>
        </w:tc>
        <w:tc>
          <w:tcPr>
            <w:tcW w:w="5288" w:type="dxa"/>
            <w:gridSpan w:val="22"/>
            <w:vAlign w:val="center"/>
          </w:tcPr>
          <w:p w14:paraId="235741F0" w14:textId="77777777" w:rsidR="00AF260E" w:rsidRPr="008565E6" w:rsidRDefault="00AF260E" w:rsidP="00C22B9C">
            <w:pPr>
              <w:spacing w:after="0" w:line="240" w:lineRule="auto"/>
              <w:jc w:val="center"/>
              <w:rPr>
                <w:rFonts w:ascii="Cambria" w:hAnsi="Cambria"/>
                <w:sz w:val="20"/>
                <w:szCs w:val="20"/>
              </w:rPr>
            </w:pPr>
          </w:p>
        </w:tc>
        <w:tc>
          <w:tcPr>
            <w:tcW w:w="4869" w:type="dxa"/>
            <w:gridSpan w:val="27"/>
            <w:vAlign w:val="center"/>
          </w:tcPr>
          <w:p w14:paraId="658947E3" w14:textId="77777777" w:rsidR="00AF260E" w:rsidRPr="008565E6" w:rsidRDefault="00AF260E" w:rsidP="00C22B9C">
            <w:pPr>
              <w:spacing w:after="0" w:line="240" w:lineRule="auto"/>
              <w:jc w:val="center"/>
              <w:rPr>
                <w:rFonts w:ascii="Cambria" w:hAnsi="Cambria"/>
                <w:sz w:val="20"/>
                <w:szCs w:val="20"/>
              </w:rPr>
            </w:pPr>
          </w:p>
        </w:tc>
      </w:tr>
      <w:tr w:rsidR="00AF260E" w:rsidRPr="008565E6" w14:paraId="7ECBDB52" w14:textId="77777777" w:rsidTr="00C22B9C">
        <w:trPr>
          <w:gridAfter w:val="1"/>
          <w:wAfter w:w="10" w:type="dxa"/>
          <w:trHeight w:val="102"/>
        </w:trPr>
        <w:tc>
          <w:tcPr>
            <w:tcW w:w="693" w:type="dxa"/>
            <w:vMerge/>
          </w:tcPr>
          <w:p w14:paraId="7D2F9105" w14:textId="77777777" w:rsidR="00AF260E" w:rsidRPr="008565E6" w:rsidRDefault="00AF260E" w:rsidP="00C22B9C">
            <w:pPr>
              <w:spacing w:after="0" w:line="240" w:lineRule="auto"/>
              <w:rPr>
                <w:rFonts w:ascii="Cambria" w:hAnsi="Cambria"/>
                <w:b/>
                <w:bCs/>
                <w:sz w:val="20"/>
                <w:szCs w:val="20"/>
              </w:rPr>
            </w:pPr>
          </w:p>
        </w:tc>
        <w:tc>
          <w:tcPr>
            <w:tcW w:w="423" w:type="dxa"/>
            <w:gridSpan w:val="2"/>
          </w:tcPr>
          <w:p w14:paraId="24DB6288"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2.</w:t>
            </w:r>
          </w:p>
        </w:tc>
        <w:tc>
          <w:tcPr>
            <w:tcW w:w="4455" w:type="dxa"/>
            <w:gridSpan w:val="12"/>
          </w:tcPr>
          <w:p w14:paraId="0F5FBCAC" w14:textId="77777777" w:rsidR="00AF260E" w:rsidRPr="008565E6" w:rsidRDefault="00AF260E" w:rsidP="00C22B9C">
            <w:pPr>
              <w:spacing w:after="0" w:line="240" w:lineRule="auto"/>
              <w:rPr>
                <w:rFonts w:ascii="Cambria" w:hAnsi="Cambria"/>
                <w:sz w:val="20"/>
                <w:szCs w:val="20"/>
              </w:rPr>
            </w:pPr>
          </w:p>
        </w:tc>
        <w:tc>
          <w:tcPr>
            <w:tcW w:w="5288" w:type="dxa"/>
            <w:gridSpan w:val="22"/>
            <w:vAlign w:val="center"/>
          </w:tcPr>
          <w:p w14:paraId="66D5CDFA" w14:textId="77777777" w:rsidR="00AF260E" w:rsidRPr="008565E6" w:rsidRDefault="00AF260E" w:rsidP="00C22B9C">
            <w:pPr>
              <w:spacing w:after="0" w:line="240" w:lineRule="auto"/>
              <w:jc w:val="center"/>
              <w:rPr>
                <w:rFonts w:ascii="Cambria" w:hAnsi="Cambria"/>
                <w:sz w:val="20"/>
                <w:szCs w:val="20"/>
              </w:rPr>
            </w:pPr>
          </w:p>
        </w:tc>
        <w:tc>
          <w:tcPr>
            <w:tcW w:w="4869" w:type="dxa"/>
            <w:gridSpan w:val="27"/>
            <w:vAlign w:val="center"/>
          </w:tcPr>
          <w:p w14:paraId="334BD234" w14:textId="77777777" w:rsidR="00AF260E" w:rsidRPr="008565E6" w:rsidRDefault="00AF260E" w:rsidP="00C22B9C">
            <w:pPr>
              <w:spacing w:after="0" w:line="240" w:lineRule="auto"/>
              <w:jc w:val="center"/>
              <w:rPr>
                <w:rFonts w:ascii="Cambria" w:hAnsi="Cambria"/>
                <w:sz w:val="20"/>
                <w:szCs w:val="20"/>
              </w:rPr>
            </w:pPr>
          </w:p>
        </w:tc>
      </w:tr>
      <w:tr w:rsidR="00AF260E" w:rsidRPr="008565E6" w14:paraId="73B05573" w14:textId="77777777" w:rsidTr="00C22B9C">
        <w:trPr>
          <w:gridAfter w:val="1"/>
          <w:wAfter w:w="10" w:type="dxa"/>
          <w:trHeight w:val="717"/>
        </w:trPr>
        <w:tc>
          <w:tcPr>
            <w:tcW w:w="693" w:type="dxa"/>
            <w:noWrap/>
          </w:tcPr>
          <w:p w14:paraId="6DA9CF19" w14:textId="77777777"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5.</w:t>
            </w:r>
          </w:p>
        </w:tc>
        <w:tc>
          <w:tcPr>
            <w:tcW w:w="4878" w:type="dxa"/>
            <w:gridSpan w:val="14"/>
          </w:tcPr>
          <w:p w14:paraId="267AEB18"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Отраслова принадлежност на предприятието</w:t>
            </w:r>
            <w:r w:rsidRPr="008565E6">
              <w:rPr>
                <w:rFonts w:ascii="Cambria" w:hAnsi="Cambria"/>
                <w:b/>
                <w:sz w:val="20"/>
                <w:szCs w:val="20"/>
              </w:rPr>
              <w:t xml:space="preserve"> според основната му дейност по код КИД-2008</w:t>
            </w:r>
            <w:r w:rsidRPr="008565E6">
              <w:rPr>
                <w:rFonts w:ascii="Cambria" w:hAnsi="Cambria"/>
                <w:sz w:val="20"/>
                <w:szCs w:val="20"/>
              </w:rPr>
              <w:t>.</w:t>
            </w:r>
          </w:p>
          <w:p w14:paraId="5499B8AE" w14:textId="77777777" w:rsidR="00AF260E" w:rsidRPr="008565E6" w:rsidRDefault="00AF260E" w:rsidP="00C22B9C">
            <w:pPr>
              <w:spacing w:after="0" w:line="240" w:lineRule="auto"/>
              <w:rPr>
                <w:rFonts w:ascii="Cambria" w:hAnsi="Cambria"/>
                <w:i/>
                <w:sz w:val="16"/>
                <w:szCs w:val="16"/>
              </w:rPr>
            </w:pPr>
            <w:r w:rsidRPr="008565E6">
              <w:rPr>
                <w:rFonts w:ascii="Cambria" w:hAnsi="Cambria"/>
                <w:i/>
                <w:sz w:val="16"/>
                <w:szCs w:val="16"/>
              </w:rPr>
              <w:t>/Изписва се код по КИД-2008 и съответното му наименование/</w:t>
            </w:r>
          </w:p>
        </w:tc>
        <w:tc>
          <w:tcPr>
            <w:tcW w:w="10157" w:type="dxa"/>
            <w:gridSpan w:val="49"/>
          </w:tcPr>
          <w:p w14:paraId="284ED78F" w14:textId="77777777" w:rsidR="00AF260E" w:rsidRPr="008565E6" w:rsidRDefault="00AF260E" w:rsidP="00C22B9C">
            <w:pPr>
              <w:spacing w:after="0" w:line="240" w:lineRule="auto"/>
              <w:rPr>
                <w:rFonts w:ascii="Cambria" w:hAnsi="Cambria"/>
                <w:sz w:val="20"/>
                <w:szCs w:val="20"/>
              </w:rPr>
            </w:pPr>
          </w:p>
        </w:tc>
      </w:tr>
      <w:tr w:rsidR="00AF260E" w:rsidRPr="008565E6" w14:paraId="18653CBE" w14:textId="77777777" w:rsidTr="00C22B9C">
        <w:trPr>
          <w:gridAfter w:val="1"/>
          <w:wAfter w:w="10" w:type="dxa"/>
          <w:trHeight w:val="372"/>
        </w:trPr>
        <w:tc>
          <w:tcPr>
            <w:tcW w:w="693" w:type="dxa"/>
            <w:noWrap/>
          </w:tcPr>
          <w:p w14:paraId="4ECB0813" w14:textId="77777777"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6.</w:t>
            </w:r>
          </w:p>
        </w:tc>
        <w:tc>
          <w:tcPr>
            <w:tcW w:w="4878" w:type="dxa"/>
            <w:gridSpan w:val="14"/>
          </w:tcPr>
          <w:p w14:paraId="5E019EF0" w14:textId="72974113" w:rsidR="00AF260E" w:rsidRPr="00E02FA3" w:rsidRDefault="00AF260E" w:rsidP="00C22B9C">
            <w:pPr>
              <w:pStyle w:val="af4"/>
              <w:pBdr>
                <w:top w:val="single" w:sz="4" w:space="1" w:color="auto"/>
              </w:pBdr>
              <w:tabs>
                <w:tab w:val="center" w:pos="4860"/>
                <w:tab w:val="right" w:pos="9900"/>
                <w:tab w:val="right" w:pos="15300"/>
              </w:tabs>
              <w:ind w:right="360"/>
              <w:rPr>
                <w:rFonts w:ascii="Cambria" w:hAnsi="Cambria"/>
              </w:rPr>
            </w:pPr>
            <w:r w:rsidRPr="00E02FA3">
              <w:rPr>
                <w:rFonts w:ascii="Cambria" w:hAnsi="Cambria"/>
                <w:b/>
              </w:rPr>
              <w:t>Цел на помощта</w:t>
            </w:r>
            <w:r w:rsidRPr="00E02FA3">
              <w:rPr>
                <w:rFonts w:ascii="Cambria" w:hAnsi="Cambria"/>
              </w:rPr>
              <w:t xml:space="preserve"> (дейност, която се финансира</w:t>
            </w:r>
            <w:r>
              <w:rPr>
                <w:rFonts w:ascii="Cambria" w:hAnsi="Cambria"/>
              </w:rPr>
              <w:t xml:space="preserve"> по процедура </w:t>
            </w:r>
            <w:r w:rsidR="0074571C" w:rsidRPr="0074571C">
              <w:rPr>
                <w:rFonts w:ascii="Cambria" w:hAnsi="Cambria"/>
              </w:rPr>
              <w:t>BG05M9OP001-1.043- МИГ  -Община Марица М02 „Активно включване – младежи”</w:t>
            </w:r>
            <w:r w:rsidRPr="00E02FA3">
              <w:rPr>
                <w:rFonts w:ascii="Cambria" w:hAnsi="Cambria"/>
              </w:rPr>
              <w:t>):</w:t>
            </w:r>
          </w:p>
          <w:p w14:paraId="7F3B3573" w14:textId="77777777" w:rsidR="00AF260E" w:rsidRPr="00E02FA3" w:rsidRDefault="00AF260E" w:rsidP="00C22B9C">
            <w:pPr>
              <w:pStyle w:val="af4"/>
              <w:pBdr>
                <w:top w:val="single" w:sz="4" w:space="1" w:color="auto"/>
              </w:pBdr>
              <w:tabs>
                <w:tab w:val="center" w:pos="4860"/>
                <w:tab w:val="right" w:pos="9900"/>
                <w:tab w:val="right" w:pos="15300"/>
              </w:tabs>
              <w:ind w:right="360"/>
              <w:rPr>
                <w:rFonts w:ascii="Cambria" w:hAnsi="Cambria"/>
                <w:sz w:val="18"/>
                <w:szCs w:val="18"/>
              </w:rPr>
            </w:pPr>
          </w:p>
        </w:tc>
        <w:tc>
          <w:tcPr>
            <w:tcW w:w="10157" w:type="dxa"/>
            <w:gridSpan w:val="49"/>
          </w:tcPr>
          <w:p w14:paraId="1D7E7BEF" w14:textId="77777777" w:rsidR="00AF260E" w:rsidRPr="008565E6" w:rsidRDefault="00AF260E" w:rsidP="00C22B9C">
            <w:pPr>
              <w:spacing w:after="0" w:line="240" w:lineRule="auto"/>
              <w:rPr>
                <w:rFonts w:ascii="Cambria" w:hAnsi="Cambria"/>
                <w:sz w:val="20"/>
                <w:szCs w:val="20"/>
              </w:rPr>
            </w:pPr>
          </w:p>
        </w:tc>
      </w:tr>
      <w:tr w:rsidR="00AF260E" w:rsidRPr="008565E6" w14:paraId="17DD5D49" w14:textId="77777777" w:rsidTr="00C22B9C">
        <w:trPr>
          <w:gridAfter w:val="1"/>
          <w:wAfter w:w="10" w:type="dxa"/>
          <w:trHeight w:val="203"/>
        </w:trPr>
        <w:tc>
          <w:tcPr>
            <w:tcW w:w="693" w:type="dxa"/>
            <w:vMerge w:val="restart"/>
          </w:tcPr>
          <w:p w14:paraId="7ED81259"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7.</w:t>
            </w:r>
          </w:p>
        </w:tc>
        <w:tc>
          <w:tcPr>
            <w:tcW w:w="4878" w:type="dxa"/>
            <w:gridSpan w:val="14"/>
            <w:vMerge w:val="restart"/>
            <w:noWrap/>
          </w:tcPr>
          <w:p w14:paraId="4244CB8E" w14:textId="77777777"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Вид на предприятието:</w:t>
            </w:r>
          </w:p>
          <w:p w14:paraId="6441DDBA" w14:textId="77777777" w:rsidR="00AF260E" w:rsidRPr="008565E6" w:rsidRDefault="00AF260E" w:rsidP="00C22B9C">
            <w:pPr>
              <w:spacing w:after="0" w:line="240" w:lineRule="auto"/>
              <w:rPr>
                <w:rFonts w:ascii="Cambria" w:hAnsi="Cambria"/>
                <w:i/>
                <w:sz w:val="16"/>
                <w:szCs w:val="16"/>
              </w:rPr>
            </w:pPr>
            <w:r w:rsidRPr="008565E6">
              <w:rPr>
                <w:rFonts w:ascii="Cambria" w:hAnsi="Cambria"/>
                <w:i/>
                <w:sz w:val="16"/>
                <w:szCs w:val="16"/>
              </w:rPr>
              <w:t>/Отбележете със знака Х/</w:t>
            </w:r>
          </w:p>
        </w:tc>
        <w:tc>
          <w:tcPr>
            <w:tcW w:w="2160" w:type="dxa"/>
            <w:gridSpan w:val="9"/>
            <w:noWrap/>
          </w:tcPr>
          <w:p w14:paraId="4DE40BED"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голямо</w:t>
            </w:r>
          </w:p>
        </w:tc>
        <w:tc>
          <w:tcPr>
            <w:tcW w:w="2588" w:type="dxa"/>
            <w:gridSpan w:val="9"/>
          </w:tcPr>
          <w:p w14:paraId="40AA5764"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средно</w:t>
            </w:r>
          </w:p>
        </w:tc>
        <w:tc>
          <w:tcPr>
            <w:tcW w:w="2340" w:type="dxa"/>
            <w:gridSpan w:val="16"/>
          </w:tcPr>
          <w:p w14:paraId="61E77E6D"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малко</w:t>
            </w:r>
          </w:p>
        </w:tc>
        <w:tc>
          <w:tcPr>
            <w:tcW w:w="3069" w:type="dxa"/>
            <w:gridSpan w:val="15"/>
          </w:tcPr>
          <w:p w14:paraId="08EA1968"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микро</w:t>
            </w:r>
          </w:p>
        </w:tc>
      </w:tr>
      <w:tr w:rsidR="00AF260E" w:rsidRPr="008565E6" w14:paraId="02665EB2" w14:textId="77777777" w:rsidTr="00C22B9C">
        <w:trPr>
          <w:gridAfter w:val="1"/>
          <w:wAfter w:w="10" w:type="dxa"/>
          <w:trHeight w:val="202"/>
        </w:trPr>
        <w:tc>
          <w:tcPr>
            <w:tcW w:w="693" w:type="dxa"/>
            <w:vMerge/>
          </w:tcPr>
          <w:p w14:paraId="22507D55" w14:textId="77777777" w:rsidR="00AF260E" w:rsidRPr="008565E6" w:rsidRDefault="00AF260E" w:rsidP="00C22B9C">
            <w:pPr>
              <w:spacing w:after="0" w:line="240" w:lineRule="auto"/>
              <w:rPr>
                <w:rFonts w:ascii="Cambria" w:hAnsi="Cambria"/>
                <w:b/>
                <w:bCs/>
                <w:sz w:val="20"/>
                <w:szCs w:val="20"/>
              </w:rPr>
            </w:pPr>
          </w:p>
        </w:tc>
        <w:tc>
          <w:tcPr>
            <w:tcW w:w="4878" w:type="dxa"/>
            <w:gridSpan w:val="14"/>
            <w:vMerge/>
            <w:noWrap/>
          </w:tcPr>
          <w:p w14:paraId="04E4E81F" w14:textId="77777777" w:rsidR="00AF260E" w:rsidRPr="008565E6" w:rsidRDefault="00AF260E" w:rsidP="00C22B9C">
            <w:pPr>
              <w:spacing w:after="0" w:line="240" w:lineRule="auto"/>
              <w:rPr>
                <w:rFonts w:ascii="Cambria" w:hAnsi="Cambria"/>
                <w:b/>
                <w:sz w:val="20"/>
                <w:szCs w:val="20"/>
              </w:rPr>
            </w:pPr>
          </w:p>
        </w:tc>
        <w:tc>
          <w:tcPr>
            <w:tcW w:w="2160" w:type="dxa"/>
            <w:gridSpan w:val="9"/>
            <w:noWrap/>
          </w:tcPr>
          <w:p w14:paraId="5CA99040" w14:textId="77777777" w:rsidR="00AF260E" w:rsidRPr="008565E6" w:rsidRDefault="00AF260E" w:rsidP="00C22B9C">
            <w:pPr>
              <w:spacing w:after="0" w:line="240" w:lineRule="auto"/>
              <w:rPr>
                <w:rFonts w:ascii="Cambria" w:hAnsi="Cambria"/>
                <w:sz w:val="20"/>
                <w:szCs w:val="20"/>
              </w:rPr>
            </w:pPr>
          </w:p>
        </w:tc>
        <w:tc>
          <w:tcPr>
            <w:tcW w:w="2588" w:type="dxa"/>
            <w:gridSpan w:val="9"/>
          </w:tcPr>
          <w:p w14:paraId="700FE0C8" w14:textId="77777777" w:rsidR="00AF260E" w:rsidRPr="008565E6" w:rsidRDefault="00AF260E" w:rsidP="00C22B9C">
            <w:pPr>
              <w:spacing w:after="0" w:line="240" w:lineRule="auto"/>
              <w:rPr>
                <w:rFonts w:ascii="Cambria" w:hAnsi="Cambria"/>
                <w:sz w:val="20"/>
                <w:szCs w:val="20"/>
              </w:rPr>
            </w:pPr>
          </w:p>
        </w:tc>
        <w:tc>
          <w:tcPr>
            <w:tcW w:w="2340" w:type="dxa"/>
            <w:gridSpan w:val="16"/>
          </w:tcPr>
          <w:p w14:paraId="2C2F4A53" w14:textId="77777777" w:rsidR="00AF260E" w:rsidRPr="008565E6" w:rsidRDefault="00AF260E" w:rsidP="00C22B9C">
            <w:pPr>
              <w:spacing w:after="0" w:line="240" w:lineRule="auto"/>
              <w:rPr>
                <w:rFonts w:ascii="Cambria" w:hAnsi="Cambria"/>
                <w:sz w:val="20"/>
                <w:szCs w:val="20"/>
              </w:rPr>
            </w:pPr>
          </w:p>
        </w:tc>
        <w:tc>
          <w:tcPr>
            <w:tcW w:w="3069" w:type="dxa"/>
            <w:gridSpan w:val="15"/>
          </w:tcPr>
          <w:p w14:paraId="2D431AC2" w14:textId="77777777" w:rsidR="00AF260E" w:rsidRPr="008565E6" w:rsidRDefault="00AF260E" w:rsidP="00C22B9C">
            <w:pPr>
              <w:spacing w:after="0" w:line="240" w:lineRule="auto"/>
              <w:rPr>
                <w:rFonts w:ascii="Cambria" w:hAnsi="Cambria"/>
                <w:sz w:val="20"/>
                <w:szCs w:val="20"/>
              </w:rPr>
            </w:pPr>
          </w:p>
        </w:tc>
      </w:tr>
      <w:tr w:rsidR="00AF260E" w:rsidRPr="008565E6" w14:paraId="751092F7" w14:textId="77777777" w:rsidTr="00C22B9C">
        <w:trPr>
          <w:gridAfter w:val="1"/>
          <w:wAfter w:w="10" w:type="dxa"/>
          <w:trHeight w:val="413"/>
        </w:trPr>
        <w:tc>
          <w:tcPr>
            <w:tcW w:w="693" w:type="dxa"/>
            <w:vMerge w:val="restart"/>
          </w:tcPr>
          <w:p w14:paraId="2C4B7A74"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8.</w:t>
            </w:r>
          </w:p>
        </w:tc>
        <w:tc>
          <w:tcPr>
            <w:tcW w:w="15035" w:type="dxa"/>
            <w:gridSpan w:val="63"/>
            <w:vAlign w:val="center"/>
          </w:tcPr>
          <w:p w14:paraId="66A578ED" w14:textId="77777777"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 xml:space="preserve">Моля, посочете собствеността на предприятието към година </w:t>
            </w:r>
            <w:r>
              <w:rPr>
                <w:rFonts w:ascii="Cambria" w:hAnsi="Cambria"/>
                <w:b/>
                <w:sz w:val="20"/>
                <w:szCs w:val="20"/>
              </w:rPr>
              <w:t>„Х“</w:t>
            </w:r>
            <w:r w:rsidRPr="008565E6">
              <w:rPr>
                <w:rFonts w:ascii="Cambria" w:hAnsi="Cambria"/>
                <w:b/>
                <w:sz w:val="20"/>
                <w:szCs w:val="20"/>
              </w:rPr>
              <w:t>:</w:t>
            </w:r>
          </w:p>
          <w:p w14:paraId="751D0332" w14:textId="77777777" w:rsidR="00AF260E" w:rsidRPr="008565E6" w:rsidRDefault="00AF260E" w:rsidP="00C22B9C">
            <w:pPr>
              <w:spacing w:after="0" w:line="240" w:lineRule="auto"/>
              <w:rPr>
                <w:rFonts w:ascii="Cambria" w:hAnsi="Cambria"/>
                <w:b/>
                <w:sz w:val="20"/>
                <w:szCs w:val="20"/>
              </w:rPr>
            </w:pPr>
          </w:p>
        </w:tc>
      </w:tr>
      <w:tr w:rsidR="00AF260E" w:rsidRPr="008565E6" w14:paraId="272EE0BA" w14:textId="77777777" w:rsidTr="00C22B9C">
        <w:trPr>
          <w:gridAfter w:val="1"/>
          <w:wAfter w:w="10" w:type="dxa"/>
          <w:trHeight w:val="129"/>
        </w:trPr>
        <w:tc>
          <w:tcPr>
            <w:tcW w:w="693" w:type="dxa"/>
            <w:vMerge/>
            <w:noWrap/>
          </w:tcPr>
          <w:p w14:paraId="17E30D09" w14:textId="77777777" w:rsidR="00AF260E" w:rsidRPr="008565E6" w:rsidRDefault="00AF260E" w:rsidP="00C22B9C">
            <w:pPr>
              <w:spacing w:after="0" w:line="240" w:lineRule="auto"/>
              <w:rPr>
                <w:rFonts w:ascii="Cambria" w:hAnsi="Cambria"/>
                <w:b/>
                <w:sz w:val="20"/>
                <w:szCs w:val="20"/>
              </w:rPr>
            </w:pPr>
          </w:p>
        </w:tc>
        <w:tc>
          <w:tcPr>
            <w:tcW w:w="4878" w:type="dxa"/>
            <w:gridSpan w:val="14"/>
          </w:tcPr>
          <w:p w14:paraId="7C77DD1F" w14:textId="77777777" w:rsidR="00AF260E" w:rsidRPr="008565E6" w:rsidRDefault="00AF260E" w:rsidP="00C22B9C">
            <w:pPr>
              <w:spacing w:after="0" w:line="240" w:lineRule="auto"/>
              <w:rPr>
                <w:rFonts w:ascii="Cambria" w:hAnsi="Cambria"/>
                <w:b/>
                <w:i/>
                <w:sz w:val="20"/>
                <w:szCs w:val="20"/>
              </w:rPr>
            </w:pPr>
            <w:r w:rsidRPr="008565E6">
              <w:rPr>
                <w:rFonts w:ascii="Cambria" w:hAnsi="Cambria"/>
                <w:b/>
                <w:i/>
                <w:sz w:val="20"/>
                <w:szCs w:val="20"/>
              </w:rPr>
              <w:t>Собствеността на предприятието е:</w:t>
            </w:r>
          </w:p>
        </w:tc>
        <w:tc>
          <w:tcPr>
            <w:tcW w:w="10157" w:type="dxa"/>
            <w:gridSpan w:val="49"/>
          </w:tcPr>
          <w:p w14:paraId="1D6AD9B6" w14:textId="77777777" w:rsidR="00AF260E" w:rsidRPr="008565E6" w:rsidRDefault="00AF260E" w:rsidP="00C22B9C">
            <w:pPr>
              <w:spacing w:after="0" w:line="240" w:lineRule="auto"/>
              <w:jc w:val="center"/>
              <w:rPr>
                <w:rFonts w:ascii="Cambria" w:hAnsi="Cambria"/>
                <w:b/>
                <w:i/>
                <w:sz w:val="20"/>
                <w:szCs w:val="20"/>
              </w:rPr>
            </w:pPr>
            <w:r w:rsidRPr="008565E6">
              <w:rPr>
                <w:rFonts w:ascii="Cambria" w:hAnsi="Cambria"/>
                <w:b/>
                <w:i/>
                <w:sz w:val="20"/>
                <w:szCs w:val="20"/>
              </w:rPr>
              <w:t>Относителен дял от капитала в %:</w:t>
            </w:r>
          </w:p>
        </w:tc>
      </w:tr>
      <w:tr w:rsidR="00AF260E" w:rsidRPr="008565E6" w14:paraId="15B5B818" w14:textId="77777777" w:rsidTr="00C22B9C">
        <w:trPr>
          <w:gridAfter w:val="1"/>
          <w:wAfter w:w="10" w:type="dxa"/>
          <w:trHeight w:val="127"/>
        </w:trPr>
        <w:tc>
          <w:tcPr>
            <w:tcW w:w="693" w:type="dxa"/>
            <w:vMerge/>
            <w:noWrap/>
          </w:tcPr>
          <w:p w14:paraId="4C700F98" w14:textId="77777777" w:rsidR="00AF260E" w:rsidRPr="008565E6" w:rsidRDefault="00AF260E" w:rsidP="00C22B9C">
            <w:pPr>
              <w:spacing w:after="0" w:line="240" w:lineRule="auto"/>
              <w:rPr>
                <w:rFonts w:ascii="Cambria" w:hAnsi="Cambria"/>
                <w:b/>
                <w:sz w:val="20"/>
                <w:szCs w:val="20"/>
              </w:rPr>
            </w:pPr>
          </w:p>
        </w:tc>
        <w:tc>
          <w:tcPr>
            <w:tcW w:w="4878" w:type="dxa"/>
            <w:gridSpan w:val="14"/>
          </w:tcPr>
          <w:p w14:paraId="021313C3" w14:textId="32E54039" w:rsidR="00AF260E" w:rsidRPr="008565E6" w:rsidRDefault="00AF260E" w:rsidP="00474E16">
            <w:pPr>
              <w:spacing w:after="0" w:line="240" w:lineRule="auto"/>
              <w:rPr>
                <w:rFonts w:ascii="Cambria" w:hAnsi="Cambria"/>
                <w:i/>
                <w:sz w:val="20"/>
                <w:szCs w:val="20"/>
              </w:rPr>
            </w:pPr>
            <w:r w:rsidRPr="008565E6">
              <w:rPr>
                <w:rFonts w:ascii="Cambria" w:hAnsi="Cambria"/>
                <w:i/>
                <w:sz w:val="20"/>
                <w:szCs w:val="20"/>
              </w:rPr>
              <w:t>Държавна</w:t>
            </w:r>
            <w:r>
              <w:rPr>
                <w:rFonts w:ascii="Cambria" w:hAnsi="Cambria"/>
                <w:sz w:val="20"/>
                <w:szCs w:val="20"/>
              </w:rPr>
              <w:t xml:space="preserve">                              </w:t>
            </w:r>
            <w:r w:rsidR="00474E16">
              <w:rPr>
                <w:rFonts w:ascii="Times New Roman" w:hAnsi="Times New Roman" w:cs="Times New Roman"/>
                <w:sz w:val="24"/>
                <w:szCs w:val="24"/>
              </w:rPr>
              <w:t>󠆶</w:t>
            </w:r>
          </w:p>
        </w:tc>
        <w:tc>
          <w:tcPr>
            <w:tcW w:w="10157" w:type="dxa"/>
            <w:gridSpan w:val="49"/>
          </w:tcPr>
          <w:p w14:paraId="30E9D5A4" w14:textId="77777777" w:rsidR="00AF260E" w:rsidRPr="008565E6" w:rsidRDefault="00AF260E" w:rsidP="00C22B9C">
            <w:pPr>
              <w:spacing w:after="0" w:line="240" w:lineRule="auto"/>
              <w:rPr>
                <w:rFonts w:ascii="Cambria" w:hAnsi="Cambria"/>
                <w:sz w:val="20"/>
                <w:szCs w:val="20"/>
              </w:rPr>
            </w:pPr>
          </w:p>
        </w:tc>
      </w:tr>
      <w:tr w:rsidR="00AF260E" w:rsidRPr="008565E6" w14:paraId="47F85B57" w14:textId="77777777" w:rsidTr="00C22B9C">
        <w:trPr>
          <w:gridAfter w:val="1"/>
          <w:wAfter w:w="10" w:type="dxa"/>
          <w:trHeight w:val="127"/>
        </w:trPr>
        <w:tc>
          <w:tcPr>
            <w:tcW w:w="693" w:type="dxa"/>
            <w:vMerge/>
            <w:noWrap/>
          </w:tcPr>
          <w:p w14:paraId="77642E15" w14:textId="77777777" w:rsidR="00AF260E" w:rsidRPr="008565E6" w:rsidRDefault="00AF260E" w:rsidP="00C22B9C">
            <w:pPr>
              <w:spacing w:after="0" w:line="240" w:lineRule="auto"/>
              <w:rPr>
                <w:rFonts w:ascii="Cambria" w:hAnsi="Cambria"/>
                <w:b/>
                <w:sz w:val="20"/>
                <w:szCs w:val="20"/>
              </w:rPr>
            </w:pPr>
          </w:p>
        </w:tc>
        <w:tc>
          <w:tcPr>
            <w:tcW w:w="4878" w:type="dxa"/>
            <w:gridSpan w:val="14"/>
          </w:tcPr>
          <w:p w14:paraId="5948D2C3" w14:textId="1FDD8C6C" w:rsidR="00AF260E" w:rsidRPr="008565E6" w:rsidRDefault="00AF260E" w:rsidP="00474E16">
            <w:pPr>
              <w:spacing w:after="0" w:line="240" w:lineRule="auto"/>
              <w:rPr>
                <w:rFonts w:ascii="Cambria" w:hAnsi="Cambria"/>
                <w:i/>
                <w:sz w:val="20"/>
                <w:szCs w:val="20"/>
              </w:rPr>
            </w:pPr>
            <w:r w:rsidRPr="008565E6">
              <w:rPr>
                <w:rFonts w:ascii="Cambria" w:hAnsi="Cambria"/>
                <w:i/>
                <w:sz w:val="20"/>
                <w:szCs w:val="20"/>
              </w:rPr>
              <w:t>Общинска</w:t>
            </w:r>
            <w:r>
              <w:rPr>
                <w:rFonts w:ascii="Cambria" w:hAnsi="Cambria"/>
                <w:i/>
                <w:sz w:val="20"/>
                <w:szCs w:val="20"/>
              </w:rPr>
              <w:t xml:space="preserve">                               </w:t>
            </w:r>
            <w:r w:rsidR="00474E16">
              <w:rPr>
                <w:rFonts w:ascii="Times New Roman" w:hAnsi="Times New Roman" w:cs="Times New Roman"/>
                <w:sz w:val="24"/>
                <w:szCs w:val="24"/>
              </w:rPr>
              <w:t>󠆶</w:t>
            </w:r>
          </w:p>
        </w:tc>
        <w:tc>
          <w:tcPr>
            <w:tcW w:w="10157" w:type="dxa"/>
            <w:gridSpan w:val="49"/>
          </w:tcPr>
          <w:p w14:paraId="59CA7BB3" w14:textId="77777777" w:rsidR="00AF260E" w:rsidRPr="008565E6" w:rsidRDefault="00AF260E" w:rsidP="00C22B9C">
            <w:pPr>
              <w:spacing w:after="0" w:line="240" w:lineRule="auto"/>
              <w:jc w:val="center"/>
              <w:rPr>
                <w:rFonts w:ascii="Cambria" w:hAnsi="Cambria"/>
                <w:sz w:val="20"/>
                <w:szCs w:val="20"/>
              </w:rPr>
            </w:pPr>
          </w:p>
        </w:tc>
      </w:tr>
      <w:tr w:rsidR="00AF260E" w:rsidRPr="008565E6" w14:paraId="5B67BD5B" w14:textId="77777777" w:rsidTr="00C22B9C">
        <w:trPr>
          <w:gridAfter w:val="1"/>
          <w:wAfter w:w="10" w:type="dxa"/>
          <w:trHeight w:val="127"/>
        </w:trPr>
        <w:tc>
          <w:tcPr>
            <w:tcW w:w="693" w:type="dxa"/>
            <w:vMerge/>
            <w:noWrap/>
          </w:tcPr>
          <w:p w14:paraId="1DD5063A" w14:textId="77777777" w:rsidR="00AF260E" w:rsidRPr="008565E6" w:rsidRDefault="00AF260E" w:rsidP="00C22B9C">
            <w:pPr>
              <w:spacing w:after="0" w:line="240" w:lineRule="auto"/>
              <w:rPr>
                <w:rFonts w:ascii="Cambria" w:hAnsi="Cambria"/>
                <w:b/>
                <w:sz w:val="20"/>
                <w:szCs w:val="20"/>
              </w:rPr>
            </w:pPr>
          </w:p>
        </w:tc>
        <w:tc>
          <w:tcPr>
            <w:tcW w:w="4878" w:type="dxa"/>
            <w:gridSpan w:val="14"/>
          </w:tcPr>
          <w:p w14:paraId="105CAEF2" w14:textId="1160CA2D" w:rsidR="00AF260E" w:rsidRPr="008565E6" w:rsidRDefault="00AF260E" w:rsidP="00474E16">
            <w:pPr>
              <w:spacing w:after="0" w:line="240" w:lineRule="auto"/>
              <w:rPr>
                <w:rFonts w:ascii="Cambria" w:hAnsi="Cambria"/>
                <w:i/>
                <w:sz w:val="20"/>
                <w:szCs w:val="20"/>
              </w:rPr>
            </w:pPr>
            <w:r w:rsidRPr="008565E6">
              <w:rPr>
                <w:rFonts w:ascii="Cambria" w:hAnsi="Cambria"/>
                <w:i/>
                <w:sz w:val="20"/>
                <w:szCs w:val="20"/>
              </w:rPr>
              <w:t>Частна</w:t>
            </w:r>
            <w:r>
              <w:rPr>
                <w:rFonts w:ascii="Cambria" w:hAnsi="Cambria"/>
                <w:i/>
                <w:sz w:val="20"/>
                <w:szCs w:val="20"/>
              </w:rPr>
              <w:t xml:space="preserve">                                   </w:t>
            </w:r>
            <w:r>
              <w:rPr>
                <w:rFonts w:ascii="Cambria" w:hAnsi="Cambria"/>
                <w:sz w:val="20"/>
                <w:szCs w:val="20"/>
              </w:rPr>
              <w:t xml:space="preserve"> </w:t>
            </w:r>
            <w:r w:rsidR="00474E16">
              <w:rPr>
                <w:rFonts w:ascii="Times New Roman" w:hAnsi="Times New Roman" w:cs="Times New Roman"/>
                <w:sz w:val="24"/>
                <w:szCs w:val="24"/>
              </w:rPr>
              <w:t>󠆶</w:t>
            </w:r>
          </w:p>
        </w:tc>
        <w:tc>
          <w:tcPr>
            <w:tcW w:w="10157" w:type="dxa"/>
            <w:gridSpan w:val="49"/>
          </w:tcPr>
          <w:p w14:paraId="4EB04584" w14:textId="77777777" w:rsidR="00AF260E" w:rsidRPr="008565E6" w:rsidRDefault="00AF260E" w:rsidP="00C22B9C">
            <w:pPr>
              <w:spacing w:after="0" w:line="240" w:lineRule="auto"/>
              <w:jc w:val="center"/>
              <w:rPr>
                <w:rFonts w:ascii="Cambria" w:hAnsi="Cambria"/>
                <w:sz w:val="20"/>
                <w:szCs w:val="20"/>
              </w:rPr>
            </w:pPr>
          </w:p>
        </w:tc>
      </w:tr>
      <w:tr w:rsidR="00AF260E" w:rsidRPr="008565E6" w14:paraId="14F668C0" w14:textId="77777777" w:rsidTr="00C22B9C">
        <w:trPr>
          <w:gridAfter w:val="1"/>
          <w:wAfter w:w="10" w:type="dxa"/>
          <w:trHeight w:val="127"/>
        </w:trPr>
        <w:tc>
          <w:tcPr>
            <w:tcW w:w="693" w:type="dxa"/>
            <w:vMerge/>
            <w:noWrap/>
          </w:tcPr>
          <w:p w14:paraId="35D8352F" w14:textId="77777777" w:rsidR="00AF260E" w:rsidRPr="008565E6" w:rsidRDefault="00AF260E" w:rsidP="00C22B9C">
            <w:pPr>
              <w:spacing w:after="0" w:line="240" w:lineRule="auto"/>
              <w:rPr>
                <w:rFonts w:ascii="Cambria" w:hAnsi="Cambria"/>
                <w:b/>
                <w:sz w:val="20"/>
                <w:szCs w:val="20"/>
              </w:rPr>
            </w:pPr>
          </w:p>
        </w:tc>
        <w:tc>
          <w:tcPr>
            <w:tcW w:w="4878" w:type="dxa"/>
            <w:gridSpan w:val="14"/>
            <w:vAlign w:val="center"/>
          </w:tcPr>
          <w:p w14:paraId="427D1FD8" w14:textId="77777777" w:rsidR="00AF260E" w:rsidRPr="008565E6" w:rsidRDefault="00AF260E" w:rsidP="00C22B9C">
            <w:pPr>
              <w:spacing w:after="0" w:line="240" w:lineRule="auto"/>
              <w:jc w:val="right"/>
              <w:rPr>
                <w:rFonts w:ascii="Cambria" w:hAnsi="Cambria"/>
                <w:b/>
                <w:sz w:val="20"/>
                <w:szCs w:val="20"/>
              </w:rPr>
            </w:pPr>
            <w:r w:rsidRPr="008565E6">
              <w:rPr>
                <w:rFonts w:ascii="Cambria" w:hAnsi="Cambria"/>
                <w:b/>
                <w:sz w:val="20"/>
                <w:szCs w:val="20"/>
              </w:rPr>
              <w:t>Общо:</w:t>
            </w:r>
          </w:p>
          <w:p w14:paraId="553B7E27" w14:textId="77777777" w:rsidR="00AF260E" w:rsidRPr="008565E6" w:rsidRDefault="00AF260E" w:rsidP="00C22B9C">
            <w:pPr>
              <w:spacing w:after="0" w:line="240" w:lineRule="auto"/>
              <w:jc w:val="right"/>
              <w:rPr>
                <w:rFonts w:ascii="Cambria" w:hAnsi="Cambria"/>
                <w:b/>
                <w:sz w:val="20"/>
                <w:szCs w:val="20"/>
              </w:rPr>
            </w:pPr>
          </w:p>
        </w:tc>
        <w:tc>
          <w:tcPr>
            <w:tcW w:w="10157" w:type="dxa"/>
            <w:gridSpan w:val="49"/>
          </w:tcPr>
          <w:p w14:paraId="66639274" w14:textId="77777777" w:rsidR="00AF260E" w:rsidRPr="008565E6" w:rsidRDefault="00AF260E" w:rsidP="00C22B9C">
            <w:pPr>
              <w:spacing w:after="0" w:line="240" w:lineRule="auto"/>
              <w:jc w:val="center"/>
              <w:rPr>
                <w:rFonts w:ascii="Cambria" w:hAnsi="Cambria"/>
                <w:b/>
                <w:sz w:val="20"/>
                <w:szCs w:val="20"/>
              </w:rPr>
            </w:pPr>
            <w:r w:rsidRPr="008565E6">
              <w:rPr>
                <w:rFonts w:ascii="Cambria" w:hAnsi="Cambria"/>
                <w:b/>
                <w:sz w:val="20"/>
                <w:szCs w:val="20"/>
              </w:rPr>
              <w:t>100.00</w:t>
            </w:r>
          </w:p>
        </w:tc>
      </w:tr>
      <w:tr w:rsidR="00AF260E" w:rsidRPr="008565E6" w14:paraId="660244D7" w14:textId="77777777" w:rsidTr="00C22B9C">
        <w:trPr>
          <w:gridAfter w:val="1"/>
          <w:wAfter w:w="10" w:type="dxa"/>
          <w:trHeight w:val="720"/>
        </w:trPr>
        <w:tc>
          <w:tcPr>
            <w:tcW w:w="693" w:type="dxa"/>
            <w:vAlign w:val="center"/>
          </w:tcPr>
          <w:p w14:paraId="4C1D43D9" w14:textId="77777777" w:rsidR="00AF260E" w:rsidRDefault="00AF260E" w:rsidP="00C22B9C">
            <w:pPr>
              <w:spacing w:after="0" w:line="240" w:lineRule="auto"/>
              <w:jc w:val="center"/>
              <w:rPr>
                <w:rFonts w:ascii="Cambria" w:hAnsi="Cambria"/>
                <w:b/>
                <w:bCs/>
                <w:sz w:val="24"/>
                <w:szCs w:val="24"/>
                <w:lang w:val="en-US"/>
              </w:rPr>
            </w:pPr>
            <w:r w:rsidRPr="008565E6">
              <w:rPr>
                <w:rFonts w:ascii="Cambria" w:hAnsi="Cambria"/>
                <w:b/>
                <w:bCs/>
                <w:sz w:val="20"/>
                <w:szCs w:val="20"/>
              </w:rPr>
              <w:t>9.</w:t>
            </w:r>
          </w:p>
          <w:p w14:paraId="19C0BB38" w14:textId="77777777" w:rsidR="00AF260E" w:rsidRDefault="00AF260E" w:rsidP="00C22B9C">
            <w:pPr>
              <w:spacing w:after="0" w:line="240" w:lineRule="auto"/>
              <w:jc w:val="center"/>
              <w:rPr>
                <w:rFonts w:ascii="Cambria" w:hAnsi="Cambria"/>
                <w:b/>
                <w:bCs/>
                <w:sz w:val="24"/>
                <w:szCs w:val="24"/>
                <w:lang w:val="en-US"/>
              </w:rPr>
            </w:pPr>
          </w:p>
          <w:p w14:paraId="11DB0F97" w14:textId="77777777" w:rsidR="00AF260E" w:rsidRPr="008565E6" w:rsidRDefault="00AF260E" w:rsidP="00C22B9C">
            <w:pPr>
              <w:spacing w:after="0" w:line="240" w:lineRule="auto"/>
              <w:jc w:val="center"/>
              <w:rPr>
                <w:rFonts w:ascii="Cambria" w:hAnsi="Cambria"/>
                <w:b/>
                <w:bCs/>
                <w:sz w:val="16"/>
                <w:szCs w:val="16"/>
              </w:rPr>
            </w:pPr>
          </w:p>
        </w:tc>
        <w:tc>
          <w:tcPr>
            <w:tcW w:w="8300" w:type="dxa"/>
            <w:gridSpan w:val="27"/>
            <w:vAlign w:val="center"/>
          </w:tcPr>
          <w:p w14:paraId="1BF1C8D5" w14:textId="77777777" w:rsidR="00AF260E" w:rsidRPr="00B912AA" w:rsidRDefault="00AF260E" w:rsidP="00C22B9C">
            <w:pPr>
              <w:spacing w:after="0" w:line="240" w:lineRule="auto"/>
              <w:rPr>
                <w:rFonts w:ascii="Cambria" w:hAnsi="Cambria"/>
                <w:b/>
                <w:bCs/>
                <w:sz w:val="24"/>
                <w:szCs w:val="24"/>
                <w:lang w:val="ru-RU"/>
              </w:rPr>
            </w:pPr>
          </w:p>
          <w:p w14:paraId="25B256F7" w14:textId="0E25F04E" w:rsidR="00AF260E" w:rsidRPr="00602DD2" w:rsidRDefault="0006764B" w:rsidP="00C22B9C">
            <w:pPr>
              <w:spacing w:after="0" w:line="240" w:lineRule="auto"/>
              <w:jc w:val="both"/>
              <w:rPr>
                <w:rFonts w:ascii="Cambria" w:hAnsi="Cambria"/>
                <w:sz w:val="20"/>
                <w:szCs w:val="20"/>
              </w:rPr>
            </w:pPr>
            <w:bookmarkStart w:id="0" w:name="OLE_LINK1"/>
            <w:r>
              <w:rPr>
                <w:rFonts w:ascii="Cambria" w:hAnsi="Cambria"/>
                <w:sz w:val="20"/>
                <w:szCs w:val="20"/>
              </w:rPr>
              <w:t>Във връзка с помощта за която се кандидатства, н</w:t>
            </w:r>
            <w:r w:rsidR="00AF260E" w:rsidRPr="00602DD2">
              <w:rPr>
                <w:rFonts w:ascii="Cambria" w:hAnsi="Cambria"/>
                <w:sz w:val="20"/>
                <w:szCs w:val="20"/>
              </w:rPr>
              <w:t xml:space="preserve">алице ли е </w:t>
            </w:r>
            <w:r w:rsidR="00AF260E" w:rsidRPr="00602DD2">
              <w:rPr>
                <w:rFonts w:ascii="Cambria" w:hAnsi="Cambria"/>
                <w:b/>
                <w:sz w:val="20"/>
                <w:szCs w:val="20"/>
              </w:rPr>
              <w:t>партньорство</w:t>
            </w:r>
            <w:r w:rsidR="00AF260E">
              <w:rPr>
                <w:rStyle w:val="af1"/>
                <w:rFonts w:ascii="Cambria" w:hAnsi="Cambria"/>
                <w:b/>
                <w:sz w:val="20"/>
                <w:szCs w:val="20"/>
              </w:rPr>
              <w:footnoteReference w:id="5"/>
            </w:r>
            <w:r w:rsidR="00AF260E" w:rsidRPr="00602DD2">
              <w:rPr>
                <w:rFonts w:ascii="Cambria" w:hAnsi="Cambria"/>
                <w:sz w:val="20"/>
                <w:szCs w:val="20"/>
              </w:rPr>
              <w:t xml:space="preserve"> с лице от Република България?</w:t>
            </w:r>
          </w:p>
          <w:p w14:paraId="45BF156D" w14:textId="77777777" w:rsidR="00AF260E" w:rsidRPr="00602DD2" w:rsidRDefault="00AF260E" w:rsidP="00C22B9C">
            <w:pPr>
              <w:spacing w:after="0" w:line="240" w:lineRule="auto"/>
              <w:jc w:val="both"/>
              <w:rPr>
                <w:rFonts w:ascii="Cambria" w:hAnsi="Cambria"/>
                <w:b/>
                <w:sz w:val="20"/>
                <w:szCs w:val="20"/>
              </w:rPr>
            </w:pPr>
            <w:r w:rsidRPr="00602DD2">
              <w:rPr>
                <w:rFonts w:ascii="Cambria" w:hAnsi="Cambria"/>
                <w:b/>
                <w:sz w:val="20"/>
                <w:szCs w:val="20"/>
              </w:rPr>
              <w:lastRenderedPageBreak/>
              <w:t>Вземат се под внимание само българските партньори. Чуждестранните партньори не са обект на настоящата Декларация.</w:t>
            </w:r>
          </w:p>
          <w:p w14:paraId="4EA5CC51" w14:textId="77777777" w:rsidR="00AF260E" w:rsidRPr="00B912AA" w:rsidRDefault="00AF260E" w:rsidP="00C22B9C">
            <w:pPr>
              <w:spacing w:after="0" w:line="240" w:lineRule="auto"/>
              <w:jc w:val="both"/>
              <w:rPr>
                <w:rFonts w:ascii="Cambria" w:hAnsi="Cambria"/>
                <w:b/>
                <w:bCs/>
                <w:sz w:val="24"/>
                <w:szCs w:val="24"/>
                <w:lang w:val="ru-RU"/>
              </w:rPr>
            </w:pPr>
            <w:r w:rsidRPr="00602DD2">
              <w:rPr>
                <w:rFonts w:ascii="Cambria" w:hAnsi="Cambria"/>
                <w:b/>
                <w:sz w:val="20"/>
                <w:szCs w:val="20"/>
                <w:u w:val="single"/>
              </w:rPr>
              <w:t>(</w:t>
            </w:r>
            <w:r w:rsidRPr="00602DD2">
              <w:rPr>
                <w:rFonts w:ascii="Cambria" w:hAnsi="Cambria"/>
                <w:b/>
                <w:i/>
                <w:sz w:val="20"/>
                <w:szCs w:val="20"/>
                <w:u w:val="single"/>
              </w:rPr>
              <w:t>В случай, че получателят/кандидатът има партньор/и, се попълва/т декларация/и и от партньора/ите.)</w:t>
            </w:r>
            <w:bookmarkEnd w:id="0"/>
          </w:p>
          <w:p w14:paraId="499C1179" w14:textId="77777777" w:rsidR="00AF260E" w:rsidRPr="008565E6" w:rsidRDefault="00AF260E" w:rsidP="00C22B9C">
            <w:pPr>
              <w:rPr>
                <w:rFonts w:ascii="Cambria" w:hAnsi="Cambria"/>
                <w:b/>
                <w:bCs/>
                <w:sz w:val="16"/>
                <w:szCs w:val="16"/>
              </w:rPr>
            </w:pPr>
          </w:p>
        </w:tc>
        <w:tc>
          <w:tcPr>
            <w:tcW w:w="3247" w:type="dxa"/>
            <w:gridSpan w:val="17"/>
            <w:vAlign w:val="center"/>
          </w:tcPr>
          <w:p w14:paraId="035724D4"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lastRenderedPageBreak/>
              <w:t>ДА</w:t>
            </w:r>
          </w:p>
        </w:tc>
        <w:tc>
          <w:tcPr>
            <w:tcW w:w="3488" w:type="dxa"/>
            <w:gridSpan w:val="19"/>
            <w:vAlign w:val="center"/>
          </w:tcPr>
          <w:p w14:paraId="412C92A3"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14:paraId="0F79D5AF" w14:textId="77777777" w:rsidTr="00C22B9C">
        <w:trPr>
          <w:gridAfter w:val="1"/>
          <w:wAfter w:w="10" w:type="dxa"/>
          <w:trHeight w:val="461"/>
        </w:trPr>
        <w:tc>
          <w:tcPr>
            <w:tcW w:w="693" w:type="dxa"/>
            <w:vMerge w:val="restart"/>
            <w:vAlign w:val="center"/>
          </w:tcPr>
          <w:p w14:paraId="0017CCD8" w14:textId="77777777" w:rsidR="00AF260E" w:rsidRDefault="00AF260E" w:rsidP="00C22B9C">
            <w:pPr>
              <w:jc w:val="center"/>
              <w:rPr>
                <w:rFonts w:ascii="Cambria" w:hAnsi="Cambria"/>
                <w:b/>
                <w:bCs/>
                <w:sz w:val="24"/>
                <w:szCs w:val="24"/>
                <w:lang w:val="en-US"/>
              </w:rPr>
            </w:pPr>
            <w:r w:rsidRPr="008565E6">
              <w:rPr>
                <w:rFonts w:eastAsia="MS Minngs"/>
                <w:b/>
                <w:bCs/>
              </w:rPr>
              <w:lastRenderedPageBreak/>
              <w:t>9а.</w:t>
            </w:r>
          </w:p>
        </w:tc>
        <w:tc>
          <w:tcPr>
            <w:tcW w:w="15035" w:type="dxa"/>
            <w:gridSpan w:val="63"/>
            <w:vAlign w:val="center"/>
          </w:tcPr>
          <w:p w14:paraId="2C1A1AB1" w14:textId="77777777" w:rsidR="00AF260E" w:rsidRPr="00B912AA" w:rsidRDefault="00AF260E" w:rsidP="00C22B9C">
            <w:pPr>
              <w:spacing w:after="0" w:line="240" w:lineRule="auto"/>
              <w:jc w:val="center"/>
              <w:rPr>
                <w:rFonts w:ascii="Cambria" w:hAnsi="Cambria"/>
                <w:b/>
                <w:bCs/>
                <w:sz w:val="24"/>
                <w:szCs w:val="24"/>
                <w:lang w:val="ru-RU"/>
              </w:rPr>
            </w:pPr>
          </w:p>
          <w:p w14:paraId="007EAFD4" w14:textId="77777777" w:rsidR="00AF260E" w:rsidRPr="00B912AA" w:rsidRDefault="00AF260E" w:rsidP="00C22B9C">
            <w:pPr>
              <w:spacing w:after="0" w:line="240" w:lineRule="auto"/>
              <w:rPr>
                <w:rFonts w:ascii="Cambria" w:hAnsi="Cambria"/>
                <w:sz w:val="20"/>
                <w:szCs w:val="20"/>
                <w:lang w:val="ru-RU"/>
              </w:rPr>
            </w:pPr>
            <w:r w:rsidRPr="00602DD2">
              <w:rPr>
                <w:rFonts w:ascii="Cambria" w:hAnsi="Cambria"/>
                <w:sz w:val="20"/>
                <w:szCs w:val="20"/>
              </w:rPr>
              <w:t>Ако в т. 9 сте посочили „ДА“, моля да попълните следната информация за партньора/ите:</w:t>
            </w:r>
          </w:p>
          <w:p w14:paraId="172C099F" w14:textId="77777777" w:rsidR="00AF260E" w:rsidRPr="00B912AA" w:rsidRDefault="00AF260E" w:rsidP="00C22B9C">
            <w:pPr>
              <w:spacing w:after="0" w:line="240" w:lineRule="auto"/>
              <w:rPr>
                <w:rFonts w:ascii="Cambria" w:hAnsi="Cambria"/>
                <w:sz w:val="20"/>
                <w:szCs w:val="20"/>
                <w:lang w:val="ru-RU"/>
              </w:rPr>
            </w:pPr>
          </w:p>
        </w:tc>
      </w:tr>
      <w:tr w:rsidR="00AF260E" w:rsidRPr="008565E6" w14:paraId="447A1BC6" w14:textId="77777777" w:rsidTr="00C22B9C">
        <w:trPr>
          <w:gridAfter w:val="1"/>
          <w:wAfter w:w="10" w:type="dxa"/>
          <w:trHeight w:val="366"/>
        </w:trPr>
        <w:tc>
          <w:tcPr>
            <w:tcW w:w="693" w:type="dxa"/>
            <w:vMerge/>
            <w:vAlign w:val="center"/>
          </w:tcPr>
          <w:p w14:paraId="50074D0A" w14:textId="77777777" w:rsidR="00AF260E" w:rsidRPr="00B912AA" w:rsidRDefault="00AF260E" w:rsidP="00C22B9C">
            <w:pPr>
              <w:spacing w:after="0" w:line="240" w:lineRule="auto"/>
              <w:jc w:val="center"/>
              <w:rPr>
                <w:rFonts w:ascii="Cambria" w:hAnsi="Cambria"/>
                <w:b/>
                <w:bCs/>
                <w:sz w:val="24"/>
                <w:szCs w:val="24"/>
                <w:lang w:val="ru-RU"/>
              </w:rPr>
            </w:pPr>
          </w:p>
        </w:tc>
        <w:tc>
          <w:tcPr>
            <w:tcW w:w="9567" w:type="dxa"/>
            <w:gridSpan w:val="31"/>
            <w:vAlign w:val="center"/>
          </w:tcPr>
          <w:p w14:paraId="43234C24" w14:textId="77777777" w:rsidR="00AF260E" w:rsidRDefault="00AF260E" w:rsidP="00C22B9C">
            <w:pPr>
              <w:jc w:val="center"/>
              <w:rPr>
                <w:rFonts w:ascii="Cambria" w:hAnsi="Cambria"/>
                <w:b/>
                <w:bCs/>
                <w:sz w:val="24"/>
                <w:szCs w:val="24"/>
                <w:lang w:val="en-US"/>
              </w:rPr>
            </w:pPr>
            <w:r w:rsidRPr="00602DD2">
              <w:rPr>
                <w:rFonts w:ascii="Cambria" w:hAnsi="Cambria"/>
                <w:b/>
                <w:sz w:val="20"/>
                <w:szCs w:val="20"/>
              </w:rPr>
              <w:t>Наименование на партньора:</w:t>
            </w:r>
          </w:p>
        </w:tc>
        <w:tc>
          <w:tcPr>
            <w:tcW w:w="5468" w:type="dxa"/>
            <w:gridSpan w:val="32"/>
            <w:vAlign w:val="center"/>
          </w:tcPr>
          <w:p w14:paraId="3C2CD898" w14:textId="77777777" w:rsidR="00AF260E" w:rsidRDefault="00AF260E" w:rsidP="00C22B9C">
            <w:pPr>
              <w:spacing w:after="0" w:line="240" w:lineRule="auto"/>
              <w:rPr>
                <w:rFonts w:ascii="Cambria" w:hAnsi="Cambria"/>
                <w:b/>
                <w:bCs/>
                <w:sz w:val="24"/>
                <w:szCs w:val="24"/>
                <w:lang w:val="en-US"/>
              </w:rPr>
            </w:pPr>
          </w:p>
          <w:p w14:paraId="1F7E1F0E" w14:textId="2A107B2F" w:rsidR="00AF260E" w:rsidRDefault="00AF260E" w:rsidP="00C22B9C">
            <w:pPr>
              <w:jc w:val="center"/>
              <w:rPr>
                <w:rFonts w:ascii="Cambria" w:hAnsi="Cambria"/>
                <w:b/>
                <w:bCs/>
                <w:sz w:val="24"/>
                <w:szCs w:val="24"/>
                <w:lang w:val="en-US"/>
              </w:rPr>
            </w:pPr>
            <w:r w:rsidRPr="00602DD2">
              <w:rPr>
                <w:rFonts w:ascii="Cambria" w:hAnsi="Cambria"/>
                <w:b/>
                <w:sz w:val="20"/>
                <w:szCs w:val="20"/>
              </w:rPr>
              <w:t>ЕИК/БУЛСТАТ</w:t>
            </w:r>
            <w:r w:rsidR="00033428">
              <w:rPr>
                <w:rFonts w:ascii="Cambria" w:hAnsi="Cambria"/>
                <w:b/>
                <w:sz w:val="20"/>
                <w:szCs w:val="20"/>
              </w:rPr>
              <w:t>/ЕГН</w:t>
            </w:r>
            <w:r w:rsidRPr="00602DD2">
              <w:rPr>
                <w:rFonts w:ascii="Cambria" w:hAnsi="Cambria"/>
                <w:b/>
                <w:sz w:val="20"/>
                <w:szCs w:val="20"/>
              </w:rPr>
              <w:t>:</w:t>
            </w:r>
          </w:p>
        </w:tc>
      </w:tr>
      <w:tr w:rsidR="00AF260E" w:rsidRPr="008565E6" w14:paraId="088B0DFF" w14:textId="77777777" w:rsidTr="00C22B9C">
        <w:trPr>
          <w:gridAfter w:val="1"/>
          <w:wAfter w:w="10" w:type="dxa"/>
          <w:trHeight w:val="516"/>
        </w:trPr>
        <w:tc>
          <w:tcPr>
            <w:tcW w:w="693" w:type="dxa"/>
            <w:vMerge/>
            <w:vAlign w:val="center"/>
          </w:tcPr>
          <w:p w14:paraId="1B8863E8" w14:textId="77777777" w:rsidR="00AF260E" w:rsidRDefault="00AF260E" w:rsidP="00C22B9C">
            <w:pPr>
              <w:spacing w:after="0" w:line="240" w:lineRule="auto"/>
              <w:jc w:val="center"/>
              <w:rPr>
                <w:rFonts w:ascii="Cambria" w:hAnsi="Cambria"/>
                <w:b/>
                <w:bCs/>
                <w:sz w:val="24"/>
                <w:szCs w:val="24"/>
                <w:lang w:val="en-US"/>
              </w:rPr>
            </w:pPr>
          </w:p>
        </w:tc>
        <w:tc>
          <w:tcPr>
            <w:tcW w:w="9567" w:type="dxa"/>
            <w:gridSpan w:val="31"/>
            <w:vAlign w:val="center"/>
          </w:tcPr>
          <w:p w14:paraId="5A6D811D" w14:textId="77777777" w:rsidR="00AF260E" w:rsidRDefault="00AF260E" w:rsidP="00C22B9C">
            <w:pPr>
              <w:jc w:val="center"/>
              <w:rPr>
                <w:rFonts w:ascii="Cambria" w:hAnsi="Cambria"/>
                <w:b/>
                <w:bCs/>
                <w:sz w:val="24"/>
                <w:szCs w:val="24"/>
                <w:lang w:val="en-US"/>
              </w:rPr>
            </w:pPr>
          </w:p>
        </w:tc>
        <w:tc>
          <w:tcPr>
            <w:tcW w:w="540" w:type="dxa"/>
            <w:gridSpan w:val="4"/>
            <w:vMerge w:val="restart"/>
            <w:vAlign w:val="center"/>
          </w:tcPr>
          <w:p w14:paraId="35FF1A77" w14:textId="77777777" w:rsidR="00AF260E" w:rsidRDefault="00AF260E" w:rsidP="00C22B9C">
            <w:pPr>
              <w:jc w:val="center"/>
              <w:rPr>
                <w:rFonts w:ascii="Cambria" w:hAnsi="Cambria"/>
                <w:b/>
                <w:bCs/>
                <w:sz w:val="24"/>
                <w:szCs w:val="24"/>
                <w:lang w:val="en-US"/>
              </w:rPr>
            </w:pPr>
          </w:p>
        </w:tc>
        <w:tc>
          <w:tcPr>
            <w:tcW w:w="540" w:type="dxa"/>
            <w:gridSpan w:val="4"/>
            <w:vMerge w:val="restart"/>
            <w:vAlign w:val="center"/>
          </w:tcPr>
          <w:p w14:paraId="16A71469" w14:textId="77777777" w:rsidR="00AF260E" w:rsidRDefault="00AF260E" w:rsidP="00C22B9C">
            <w:pPr>
              <w:jc w:val="center"/>
              <w:rPr>
                <w:rFonts w:ascii="Cambria" w:hAnsi="Cambria"/>
                <w:b/>
                <w:bCs/>
                <w:sz w:val="24"/>
                <w:szCs w:val="24"/>
                <w:lang w:val="en-US"/>
              </w:rPr>
            </w:pPr>
          </w:p>
        </w:tc>
        <w:tc>
          <w:tcPr>
            <w:tcW w:w="540" w:type="dxa"/>
            <w:gridSpan w:val="2"/>
            <w:vMerge w:val="restart"/>
            <w:vAlign w:val="center"/>
          </w:tcPr>
          <w:p w14:paraId="22C6B712" w14:textId="77777777" w:rsidR="00AF260E" w:rsidRDefault="00AF260E" w:rsidP="00C22B9C">
            <w:pPr>
              <w:jc w:val="center"/>
              <w:rPr>
                <w:rFonts w:ascii="Cambria" w:hAnsi="Cambria"/>
                <w:b/>
                <w:bCs/>
                <w:sz w:val="24"/>
                <w:szCs w:val="24"/>
                <w:lang w:val="en-US"/>
              </w:rPr>
            </w:pPr>
          </w:p>
        </w:tc>
        <w:tc>
          <w:tcPr>
            <w:tcW w:w="540" w:type="dxa"/>
            <w:gridSpan w:val="5"/>
            <w:vMerge w:val="restart"/>
            <w:vAlign w:val="center"/>
          </w:tcPr>
          <w:p w14:paraId="3C69E67C" w14:textId="77777777" w:rsidR="00AF260E" w:rsidRDefault="00AF260E" w:rsidP="00C22B9C">
            <w:pPr>
              <w:jc w:val="center"/>
              <w:rPr>
                <w:rFonts w:ascii="Cambria" w:hAnsi="Cambria"/>
                <w:b/>
                <w:bCs/>
                <w:sz w:val="24"/>
                <w:szCs w:val="24"/>
                <w:lang w:val="en-US"/>
              </w:rPr>
            </w:pPr>
          </w:p>
        </w:tc>
        <w:tc>
          <w:tcPr>
            <w:tcW w:w="540" w:type="dxa"/>
            <w:gridSpan w:val="4"/>
            <w:vMerge w:val="restart"/>
            <w:vAlign w:val="center"/>
          </w:tcPr>
          <w:p w14:paraId="45BBFEAF" w14:textId="77777777" w:rsidR="00AF260E" w:rsidRDefault="00AF260E" w:rsidP="00C22B9C">
            <w:pPr>
              <w:jc w:val="center"/>
              <w:rPr>
                <w:rFonts w:ascii="Cambria" w:hAnsi="Cambria"/>
                <w:b/>
                <w:bCs/>
                <w:sz w:val="24"/>
                <w:szCs w:val="24"/>
                <w:lang w:val="en-US"/>
              </w:rPr>
            </w:pPr>
          </w:p>
        </w:tc>
        <w:tc>
          <w:tcPr>
            <w:tcW w:w="540" w:type="dxa"/>
            <w:gridSpan w:val="4"/>
            <w:vMerge w:val="restart"/>
            <w:vAlign w:val="center"/>
          </w:tcPr>
          <w:p w14:paraId="58265F08" w14:textId="77777777" w:rsidR="00AF260E" w:rsidRDefault="00AF260E" w:rsidP="00C22B9C">
            <w:pPr>
              <w:jc w:val="center"/>
              <w:rPr>
                <w:rFonts w:ascii="Cambria" w:hAnsi="Cambria"/>
                <w:b/>
                <w:bCs/>
                <w:sz w:val="24"/>
                <w:szCs w:val="24"/>
                <w:lang w:val="en-US"/>
              </w:rPr>
            </w:pPr>
          </w:p>
        </w:tc>
        <w:tc>
          <w:tcPr>
            <w:tcW w:w="540" w:type="dxa"/>
            <w:gridSpan w:val="2"/>
            <w:vMerge w:val="restart"/>
            <w:vAlign w:val="center"/>
          </w:tcPr>
          <w:p w14:paraId="53189F7B" w14:textId="77777777" w:rsidR="00AF260E" w:rsidRDefault="00AF260E" w:rsidP="00C22B9C">
            <w:pPr>
              <w:jc w:val="center"/>
              <w:rPr>
                <w:rFonts w:ascii="Cambria" w:hAnsi="Cambria"/>
                <w:b/>
                <w:bCs/>
                <w:sz w:val="24"/>
                <w:szCs w:val="24"/>
                <w:lang w:val="en-US"/>
              </w:rPr>
            </w:pPr>
          </w:p>
        </w:tc>
        <w:tc>
          <w:tcPr>
            <w:tcW w:w="540" w:type="dxa"/>
            <w:gridSpan w:val="3"/>
            <w:vMerge w:val="restart"/>
            <w:vAlign w:val="center"/>
          </w:tcPr>
          <w:p w14:paraId="72AB08E6" w14:textId="77777777" w:rsidR="00AF260E" w:rsidRDefault="00AF260E" w:rsidP="00C22B9C">
            <w:pPr>
              <w:jc w:val="center"/>
              <w:rPr>
                <w:rFonts w:ascii="Cambria" w:hAnsi="Cambria"/>
                <w:b/>
                <w:bCs/>
                <w:sz w:val="24"/>
                <w:szCs w:val="24"/>
                <w:lang w:val="en-US"/>
              </w:rPr>
            </w:pPr>
          </w:p>
        </w:tc>
        <w:tc>
          <w:tcPr>
            <w:tcW w:w="540" w:type="dxa"/>
            <w:gridSpan w:val="3"/>
            <w:vMerge w:val="restart"/>
            <w:vAlign w:val="center"/>
          </w:tcPr>
          <w:p w14:paraId="268149E1" w14:textId="77777777" w:rsidR="00AF260E" w:rsidRDefault="00AF260E" w:rsidP="00C22B9C">
            <w:pPr>
              <w:jc w:val="center"/>
              <w:rPr>
                <w:rFonts w:ascii="Cambria" w:hAnsi="Cambria"/>
                <w:b/>
                <w:bCs/>
                <w:sz w:val="24"/>
                <w:szCs w:val="24"/>
                <w:lang w:val="en-US"/>
              </w:rPr>
            </w:pPr>
          </w:p>
        </w:tc>
        <w:tc>
          <w:tcPr>
            <w:tcW w:w="608" w:type="dxa"/>
            <w:vMerge w:val="restart"/>
            <w:vAlign w:val="center"/>
          </w:tcPr>
          <w:p w14:paraId="48FC0CFC" w14:textId="77777777" w:rsidR="00AF260E" w:rsidRDefault="00AF260E" w:rsidP="00C22B9C">
            <w:pPr>
              <w:jc w:val="center"/>
              <w:rPr>
                <w:rFonts w:ascii="Cambria" w:hAnsi="Cambria"/>
                <w:b/>
                <w:bCs/>
                <w:sz w:val="24"/>
                <w:szCs w:val="24"/>
                <w:lang w:val="en-US"/>
              </w:rPr>
            </w:pPr>
          </w:p>
        </w:tc>
      </w:tr>
      <w:tr w:rsidR="00AF260E" w:rsidRPr="008565E6" w14:paraId="7ACA174D" w14:textId="77777777" w:rsidTr="00C22B9C">
        <w:trPr>
          <w:gridAfter w:val="1"/>
          <w:wAfter w:w="10" w:type="dxa"/>
          <w:trHeight w:val="489"/>
        </w:trPr>
        <w:tc>
          <w:tcPr>
            <w:tcW w:w="693" w:type="dxa"/>
            <w:vMerge/>
            <w:vAlign w:val="center"/>
          </w:tcPr>
          <w:p w14:paraId="59A49912" w14:textId="77777777" w:rsidR="00AF260E" w:rsidRDefault="00AF260E" w:rsidP="00C22B9C">
            <w:pPr>
              <w:spacing w:after="0" w:line="240" w:lineRule="auto"/>
              <w:jc w:val="center"/>
              <w:rPr>
                <w:rFonts w:ascii="Cambria" w:hAnsi="Cambria"/>
                <w:b/>
                <w:bCs/>
                <w:sz w:val="24"/>
                <w:szCs w:val="24"/>
                <w:lang w:val="en-US"/>
              </w:rPr>
            </w:pPr>
          </w:p>
        </w:tc>
        <w:tc>
          <w:tcPr>
            <w:tcW w:w="9567" w:type="dxa"/>
            <w:gridSpan w:val="31"/>
            <w:vAlign w:val="center"/>
          </w:tcPr>
          <w:p w14:paraId="1A91328A" w14:textId="77777777" w:rsidR="00AF260E" w:rsidRDefault="00AF260E" w:rsidP="00C22B9C">
            <w:pPr>
              <w:jc w:val="center"/>
              <w:rPr>
                <w:rFonts w:ascii="Cambria" w:hAnsi="Cambria"/>
                <w:b/>
                <w:bCs/>
                <w:sz w:val="24"/>
                <w:szCs w:val="24"/>
                <w:lang w:val="en-US"/>
              </w:rPr>
            </w:pPr>
          </w:p>
        </w:tc>
        <w:tc>
          <w:tcPr>
            <w:tcW w:w="540" w:type="dxa"/>
            <w:gridSpan w:val="4"/>
            <w:vMerge/>
            <w:vAlign w:val="center"/>
          </w:tcPr>
          <w:p w14:paraId="4F4C9A4B" w14:textId="77777777" w:rsidR="00AF260E" w:rsidRDefault="00AF260E" w:rsidP="00C22B9C">
            <w:pPr>
              <w:spacing w:after="0" w:line="240" w:lineRule="auto"/>
              <w:rPr>
                <w:rFonts w:ascii="Cambria" w:hAnsi="Cambria"/>
                <w:b/>
                <w:bCs/>
                <w:sz w:val="24"/>
                <w:szCs w:val="24"/>
                <w:lang w:val="en-US"/>
              </w:rPr>
            </w:pPr>
          </w:p>
        </w:tc>
        <w:tc>
          <w:tcPr>
            <w:tcW w:w="540" w:type="dxa"/>
            <w:gridSpan w:val="4"/>
            <w:vMerge/>
            <w:vAlign w:val="center"/>
          </w:tcPr>
          <w:p w14:paraId="48C817FF" w14:textId="77777777" w:rsidR="00AF260E" w:rsidRDefault="00AF260E" w:rsidP="00C22B9C">
            <w:pPr>
              <w:spacing w:after="0" w:line="240" w:lineRule="auto"/>
              <w:rPr>
                <w:rFonts w:ascii="Cambria" w:hAnsi="Cambria"/>
                <w:b/>
                <w:bCs/>
                <w:sz w:val="24"/>
                <w:szCs w:val="24"/>
                <w:lang w:val="en-US"/>
              </w:rPr>
            </w:pPr>
          </w:p>
        </w:tc>
        <w:tc>
          <w:tcPr>
            <w:tcW w:w="540" w:type="dxa"/>
            <w:gridSpan w:val="2"/>
            <w:vMerge/>
            <w:vAlign w:val="center"/>
          </w:tcPr>
          <w:p w14:paraId="3F4D68EE" w14:textId="77777777" w:rsidR="00AF260E" w:rsidRDefault="00AF260E" w:rsidP="00C22B9C">
            <w:pPr>
              <w:spacing w:after="0" w:line="240" w:lineRule="auto"/>
              <w:rPr>
                <w:rFonts w:ascii="Cambria" w:hAnsi="Cambria"/>
                <w:b/>
                <w:bCs/>
                <w:sz w:val="24"/>
                <w:szCs w:val="24"/>
                <w:lang w:val="en-US"/>
              </w:rPr>
            </w:pPr>
          </w:p>
        </w:tc>
        <w:tc>
          <w:tcPr>
            <w:tcW w:w="540" w:type="dxa"/>
            <w:gridSpan w:val="5"/>
            <w:vMerge/>
            <w:vAlign w:val="center"/>
          </w:tcPr>
          <w:p w14:paraId="17BF3D64" w14:textId="77777777" w:rsidR="00AF260E" w:rsidRDefault="00AF260E" w:rsidP="00C22B9C">
            <w:pPr>
              <w:spacing w:after="0" w:line="240" w:lineRule="auto"/>
              <w:rPr>
                <w:rFonts w:ascii="Cambria" w:hAnsi="Cambria"/>
                <w:b/>
                <w:bCs/>
                <w:sz w:val="24"/>
                <w:szCs w:val="24"/>
                <w:lang w:val="en-US"/>
              </w:rPr>
            </w:pPr>
          </w:p>
        </w:tc>
        <w:tc>
          <w:tcPr>
            <w:tcW w:w="540" w:type="dxa"/>
            <w:gridSpan w:val="4"/>
            <w:vMerge/>
            <w:vAlign w:val="center"/>
          </w:tcPr>
          <w:p w14:paraId="1EA2F162" w14:textId="77777777" w:rsidR="00AF260E" w:rsidRDefault="00AF260E" w:rsidP="00C22B9C">
            <w:pPr>
              <w:spacing w:after="0" w:line="240" w:lineRule="auto"/>
              <w:rPr>
                <w:rFonts w:ascii="Cambria" w:hAnsi="Cambria"/>
                <w:b/>
                <w:bCs/>
                <w:sz w:val="24"/>
                <w:szCs w:val="24"/>
                <w:lang w:val="en-US"/>
              </w:rPr>
            </w:pPr>
          </w:p>
        </w:tc>
        <w:tc>
          <w:tcPr>
            <w:tcW w:w="540" w:type="dxa"/>
            <w:gridSpan w:val="4"/>
            <w:vMerge/>
            <w:vAlign w:val="center"/>
          </w:tcPr>
          <w:p w14:paraId="6C12FE16" w14:textId="77777777" w:rsidR="00AF260E" w:rsidRDefault="00AF260E" w:rsidP="00C22B9C">
            <w:pPr>
              <w:spacing w:after="0" w:line="240" w:lineRule="auto"/>
              <w:rPr>
                <w:rFonts w:ascii="Cambria" w:hAnsi="Cambria"/>
                <w:b/>
                <w:bCs/>
                <w:sz w:val="24"/>
                <w:szCs w:val="24"/>
                <w:lang w:val="en-US"/>
              </w:rPr>
            </w:pPr>
          </w:p>
        </w:tc>
        <w:tc>
          <w:tcPr>
            <w:tcW w:w="540" w:type="dxa"/>
            <w:gridSpan w:val="2"/>
            <w:vMerge/>
            <w:vAlign w:val="center"/>
          </w:tcPr>
          <w:p w14:paraId="2FAA88C1" w14:textId="77777777" w:rsidR="00AF260E" w:rsidRDefault="00AF260E" w:rsidP="00C22B9C">
            <w:pPr>
              <w:spacing w:after="0" w:line="240" w:lineRule="auto"/>
              <w:rPr>
                <w:rFonts w:ascii="Cambria" w:hAnsi="Cambria"/>
                <w:b/>
                <w:bCs/>
                <w:sz w:val="24"/>
                <w:szCs w:val="24"/>
                <w:lang w:val="en-US"/>
              </w:rPr>
            </w:pPr>
          </w:p>
        </w:tc>
        <w:tc>
          <w:tcPr>
            <w:tcW w:w="540" w:type="dxa"/>
            <w:gridSpan w:val="3"/>
            <w:vMerge/>
            <w:vAlign w:val="center"/>
          </w:tcPr>
          <w:p w14:paraId="3C4D2A35" w14:textId="77777777" w:rsidR="00AF260E" w:rsidRDefault="00AF260E" w:rsidP="00C22B9C">
            <w:pPr>
              <w:spacing w:after="0" w:line="240" w:lineRule="auto"/>
              <w:rPr>
                <w:rFonts w:ascii="Cambria" w:hAnsi="Cambria"/>
                <w:b/>
                <w:bCs/>
                <w:sz w:val="24"/>
                <w:szCs w:val="24"/>
                <w:lang w:val="en-US"/>
              </w:rPr>
            </w:pPr>
          </w:p>
        </w:tc>
        <w:tc>
          <w:tcPr>
            <w:tcW w:w="540" w:type="dxa"/>
            <w:gridSpan w:val="3"/>
            <w:vMerge/>
            <w:vAlign w:val="center"/>
          </w:tcPr>
          <w:p w14:paraId="775901C7" w14:textId="77777777" w:rsidR="00AF260E" w:rsidRDefault="00AF260E" w:rsidP="00C22B9C">
            <w:pPr>
              <w:spacing w:after="0" w:line="240" w:lineRule="auto"/>
              <w:rPr>
                <w:rFonts w:ascii="Cambria" w:hAnsi="Cambria"/>
                <w:b/>
                <w:bCs/>
                <w:sz w:val="24"/>
                <w:szCs w:val="24"/>
                <w:lang w:val="en-US"/>
              </w:rPr>
            </w:pPr>
          </w:p>
        </w:tc>
        <w:tc>
          <w:tcPr>
            <w:tcW w:w="608" w:type="dxa"/>
            <w:vMerge/>
            <w:vAlign w:val="center"/>
          </w:tcPr>
          <w:p w14:paraId="2CA616EC" w14:textId="77777777" w:rsidR="00AF260E" w:rsidRDefault="00AF260E" w:rsidP="00C22B9C">
            <w:pPr>
              <w:spacing w:after="0" w:line="240" w:lineRule="auto"/>
              <w:rPr>
                <w:rFonts w:ascii="Cambria" w:hAnsi="Cambria"/>
                <w:b/>
                <w:bCs/>
                <w:sz w:val="24"/>
                <w:szCs w:val="24"/>
                <w:lang w:val="en-US"/>
              </w:rPr>
            </w:pPr>
          </w:p>
        </w:tc>
      </w:tr>
      <w:tr w:rsidR="00AF260E" w:rsidRPr="008565E6" w14:paraId="0DB58D8F" w14:textId="77777777" w:rsidTr="00C22B9C">
        <w:trPr>
          <w:gridAfter w:val="1"/>
          <w:wAfter w:w="10" w:type="dxa"/>
          <w:trHeight w:val="897"/>
        </w:trPr>
        <w:tc>
          <w:tcPr>
            <w:tcW w:w="15728" w:type="dxa"/>
            <w:gridSpan w:val="64"/>
            <w:vAlign w:val="center"/>
          </w:tcPr>
          <w:p w14:paraId="35ECCE53" w14:textId="77777777" w:rsidR="00AF260E" w:rsidRPr="008565E6" w:rsidRDefault="00AF260E" w:rsidP="00C22B9C">
            <w:pPr>
              <w:spacing w:after="0" w:line="240" w:lineRule="auto"/>
              <w:jc w:val="center"/>
              <w:rPr>
                <w:rFonts w:ascii="Cambria" w:hAnsi="Cambria"/>
                <w:b/>
                <w:bCs/>
                <w:sz w:val="24"/>
                <w:szCs w:val="24"/>
              </w:rPr>
            </w:pPr>
            <w:r w:rsidRPr="008565E6">
              <w:rPr>
                <w:rFonts w:ascii="Cambria" w:hAnsi="Cambria"/>
                <w:b/>
                <w:bCs/>
                <w:sz w:val="24"/>
                <w:szCs w:val="24"/>
              </w:rPr>
              <w:t>ДЕКЛАРИРАМ, ЧЕ:</w:t>
            </w:r>
          </w:p>
          <w:p w14:paraId="58B40876" w14:textId="77777777" w:rsidR="00AF260E" w:rsidRDefault="00AF260E" w:rsidP="00C22B9C">
            <w:pPr>
              <w:jc w:val="center"/>
              <w:rPr>
                <w:rFonts w:ascii="Cambria" w:hAnsi="Cambria"/>
                <w:b/>
                <w:bCs/>
                <w:sz w:val="24"/>
                <w:szCs w:val="24"/>
                <w:lang w:val="en-US"/>
              </w:rPr>
            </w:pPr>
          </w:p>
        </w:tc>
      </w:tr>
      <w:tr w:rsidR="00AF260E" w:rsidRPr="008565E6" w14:paraId="31AD56A6" w14:textId="77777777" w:rsidTr="00C22B9C">
        <w:trPr>
          <w:gridAfter w:val="1"/>
          <w:wAfter w:w="10" w:type="dxa"/>
          <w:trHeight w:val="939"/>
        </w:trPr>
        <w:tc>
          <w:tcPr>
            <w:tcW w:w="693" w:type="dxa"/>
            <w:noWrap/>
          </w:tcPr>
          <w:p w14:paraId="09044FA4" w14:textId="77777777" w:rsidR="00AF260E" w:rsidRPr="008565E6" w:rsidRDefault="00AF260E" w:rsidP="00C22B9C">
            <w:pPr>
              <w:spacing w:after="0" w:line="240" w:lineRule="auto"/>
              <w:rPr>
                <w:rFonts w:ascii="Cambria" w:hAnsi="Cambria"/>
                <w:b/>
                <w:bCs/>
                <w:sz w:val="20"/>
                <w:szCs w:val="20"/>
              </w:rPr>
            </w:pPr>
            <w:r>
              <w:rPr>
                <w:rFonts w:ascii="Cambria" w:hAnsi="Cambria"/>
                <w:b/>
                <w:bCs/>
                <w:sz w:val="20"/>
                <w:szCs w:val="20"/>
                <w:lang w:val="en-US"/>
              </w:rPr>
              <w:t>10</w:t>
            </w:r>
            <w:r w:rsidRPr="008565E6">
              <w:rPr>
                <w:rFonts w:ascii="Cambria" w:hAnsi="Cambria"/>
                <w:b/>
                <w:bCs/>
                <w:sz w:val="20"/>
                <w:szCs w:val="20"/>
              </w:rPr>
              <w:t>.</w:t>
            </w:r>
          </w:p>
        </w:tc>
        <w:tc>
          <w:tcPr>
            <w:tcW w:w="8256" w:type="dxa"/>
            <w:gridSpan w:val="26"/>
          </w:tcPr>
          <w:p w14:paraId="056FEBE5" w14:textId="77777777" w:rsidR="00AF260E" w:rsidRPr="008565E6" w:rsidRDefault="00AF260E" w:rsidP="00C22B9C">
            <w:pPr>
              <w:spacing w:after="0" w:line="240" w:lineRule="auto"/>
              <w:jc w:val="both"/>
              <w:rPr>
                <w:rFonts w:ascii="Cambria" w:hAnsi="Cambria"/>
                <w:b/>
                <w:sz w:val="20"/>
                <w:szCs w:val="20"/>
              </w:rPr>
            </w:pPr>
            <w:r w:rsidRPr="008565E6">
              <w:rPr>
                <w:rFonts w:ascii="Cambria" w:hAnsi="Cambria"/>
                <w:sz w:val="20"/>
                <w:szCs w:val="20"/>
              </w:rPr>
              <w:t xml:space="preserve">Представляваното от мен предприятие има наличие на обстоятелства по преобразуване: сливане/придобиване/разделяне. </w:t>
            </w:r>
            <w:r w:rsidRPr="008565E6">
              <w:rPr>
                <w:rFonts w:ascii="Cambria" w:hAnsi="Cambria"/>
                <w:b/>
                <w:sz w:val="20"/>
                <w:szCs w:val="20"/>
              </w:rPr>
              <w:t>(</w:t>
            </w:r>
            <w:r w:rsidRPr="008565E6">
              <w:rPr>
                <w:rFonts w:ascii="Cambria" w:hAnsi="Cambria"/>
                <w:b/>
                <w:sz w:val="20"/>
                <w:szCs w:val="20"/>
                <w:u w:val="single"/>
              </w:rPr>
              <w:t>Попълва се само, когато преобразуването е извършено след 01.01.2014 г.)</w:t>
            </w:r>
          </w:p>
          <w:p w14:paraId="31B97534" w14:textId="77777777" w:rsidR="00AF260E" w:rsidRPr="008565E6" w:rsidRDefault="00AF260E" w:rsidP="00C22B9C">
            <w:pPr>
              <w:spacing w:after="0" w:line="240" w:lineRule="auto"/>
              <w:jc w:val="both"/>
              <w:rPr>
                <w:rFonts w:ascii="Cambria" w:hAnsi="Cambria"/>
                <w:b/>
                <w:sz w:val="20"/>
                <w:szCs w:val="20"/>
              </w:rPr>
            </w:pPr>
            <w:r w:rsidRPr="008565E6">
              <w:rPr>
                <w:rFonts w:ascii="Cambria" w:hAnsi="Cambria"/>
                <w:b/>
                <w:sz w:val="20"/>
                <w:szCs w:val="20"/>
              </w:rPr>
              <w:t xml:space="preserve">Ако сте посочили „ДА“, моля да попълните и Декларация за преобразуване, съгласно т. </w:t>
            </w:r>
            <w:r>
              <w:rPr>
                <w:rFonts w:ascii="Cambria" w:hAnsi="Cambria"/>
                <w:b/>
                <w:sz w:val="20"/>
                <w:szCs w:val="20"/>
              </w:rPr>
              <w:t>10а</w:t>
            </w:r>
            <w:r w:rsidRPr="008565E6">
              <w:rPr>
                <w:rFonts w:ascii="Cambria" w:hAnsi="Cambria"/>
                <w:b/>
                <w:sz w:val="20"/>
                <w:szCs w:val="20"/>
              </w:rPr>
              <w:t>.</w:t>
            </w:r>
          </w:p>
          <w:p w14:paraId="32D20A88" w14:textId="77777777" w:rsidR="00AF260E" w:rsidRPr="008565E6" w:rsidRDefault="00AF260E" w:rsidP="00C22B9C">
            <w:pPr>
              <w:spacing w:after="0" w:line="240" w:lineRule="auto"/>
              <w:jc w:val="both"/>
              <w:rPr>
                <w:rFonts w:ascii="Cambria" w:hAnsi="Cambria"/>
                <w:b/>
                <w:sz w:val="20"/>
                <w:szCs w:val="20"/>
              </w:rPr>
            </w:pPr>
          </w:p>
        </w:tc>
        <w:tc>
          <w:tcPr>
            <w:tcW w:w="3282" w:type="dxa"/>
            <w:gridSpan w:val="17"/>
            <w:vAlign w:val="center"/>
          </w:tcPr>
          <w:p w14:paraId="3EEAD78D"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3497" w:type="dxa"/>
            <w:gridSpan w:val="20"/>
            <w:vAlign w:val="center"/>
          </w:tcPr>
          <w:p w14:paraId="525C1563"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14:paraId="4017C7A9" w14:textId="77777777" w:rsidTr="00C22B9C">
        <w:trPr>
          <w:gridAfter w:val="1"/>
          <w:wAfter w:w="10" w:type="dxa"/>
          <w:trHeight w:val="270"/>
        </w:trPr>
        <w:tc>
          <w:tcPr>
            <w:tcW w:w="703" w:type="dxa"/>
            <w:gridSpan w:val="2"/>
            <w:tcBorders>
              <w:top w:val="single" w:sz="4" w:space="0" w:color="auto"/>
              <w:left w:val="single" w:sz="4" w:space="0" w:color="auto"/>
              <w:bottom w:val="single" w:sz="4" w:space="0" w:color="auto"/>
              <w:right w:val="single" w:sz="4" w:space="0" w:color="auto"/>
            </w:tcBorders>
            <w:noWrap/>
          </w:tcPr>
          <w:p w14:paraId="61E1F66B" w14:textId="77777777" w:rsidR="00AF260E" w:rsidRPr="008565E6" w:rsidRDefault="00AF260E" w:rsidP="00C22B9C">
            <w:pPr>
              <w:rPr>
                <w:rFonts w:eastAsia="MS Minngs"/>
                <w:b/>
                <w:bCs/>
              </w:rPr>
            </w:pPr>
            <w:r>
              <w:rPr>
                <w:rFonts w:eastAsia="MS Minngs"/>
                <w:b/>
                <w:bCs/>
                <w:lang w:val="en-US"/>
              </w:rPr>
              <w:t>1</w:t>
            </w:r>
            <w:r>
              <w:rPr>
                <w:rFonts w:eastAsia="MS Minngs"/>
                <w:b/>
                <w:bCs/>
              </w:rPr>
              <w:t>0а</w:t>
            </w:r>
            <w:r w:rsidRPr="008565E6">
              <w:rPr>
                <w:rFonts w:eastAsia="MS Minngs"/>
                <w:b/>
                <w:bCs/>
              </w:rPr>
              <w:t>.</w:t>
            </w:r>
          </w:p>
        </w:tc>
        <w:tc>
          <w:tcPr>
            <w:tcW w:w="15025" w:type="dxa"/>
            <w:gridSpan w:val="62"/>
            <w:tcBorders>
              <w:top w:val="single" w:sz="4" w:space="0" w:color="auto"/>
              <w:left w:val="single" w:sz="4" w:space="0" w:color="auto"/>
              <w:bottom w:val="single" w:sz="4" w:space="0" w:color="auto"/>
              <w:right w:val="single" w:sz="4" w:space="0" w:color="auto"/>
            </w:tcBorders>
          </w:tcPr>
          <w:p w14:paraId="34B75817" w14:textId="77777777" w:rsidR="00AF260E" w:rsidRDefault="00AF260E" w:rsidP="00C22B9C">
            <w:pPr>
              <w:jc w:val="center"/>
              <w:rPr>
                <w:rFonts w:eastAsia="MS Minngs"/>
                <w:b/>
              </w:rPr>
            </w:pPr>
            <w:r w:rsidRPr="008565E6">
              <w:rPr>
                <w:rFonts w:eastAsia="MS Minngs"/>
                <w:b/>
              </w:rPr>
              <w:t>Декларация за преобразуване</w:t>
            </w:r>
          </w:p>
          <w:p w14:paraId="78BB2F70" w14:textId="77777777" w:rsidR="00AF260E" w:rsidRPr="008565E6" w:rsidRDefault="00AF260E" w:rsidP="00C22B9C">
            <w:pPr>
              <w:jc w:val="center"/>
              <w:rPr>
                <w:rFonts w:eastAsia="MS Minngs"/>
                <w:b/>
              </w:rPr>
            </w:pPr>
          </w:p>
        </w:tc>
      </w:tr>
      <w:tr w:rsidR="00AF260E" w:rsidRPr="008565E6" w14:paraId="1CF0759A" w14:textId="77777777" w:rsidTr="00C22B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0" w:type="dxa"/>
          <w:trHeight w:val="300"/>
        </w:trPr>
        <w:tc>
          <w:tcPr>
            <w:tcW w:w="703"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tcPr>
          <w:p w14:paraId="6B536E7E" w14:textId="77777777" w:rsidR="00AF260E" w:rsidRPr="008565E6" w:rsidRDefault="00AF260E" w:rsidP="00C22B9C">
            <w:pPr>
              <w:jc w:val="center"/>
              <w:rPr>
                <w:rFonts w:eastAsia="MS Minngs"/>
                <w:b/>
                <w:sz w:val="18"/>
                <w:szCs w:val="18"/>
              </w:rPr>
            </w:pPr>
            <w:r w:rsidRPr="008565E6">
              <w:rPr>
                <w:rFonts w:eastAsia="MS Minngs"/>
                <w:b/>
                <w:sz w:val="18"/>
                <w:szCs w:val="18"/>
              </w:rPr>
              <w:t>Години</w:t>
            </w:r>
          </w:p>
        </w:tc>
        <w:tc>
          <w:tcPr>
            <w:tcW w:w="113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14:paraId="7AC2B847" w14:textId="77777777" w:rsidR="00AF260E" w:rsidRPr="008565E6" w:rsidRDefault="00AF260E" w:rsidP="00C22B9C">
            <w:pPr>
              <w:jc w:val="center"/>
              <w:rPr>
                <w:rFonts w:eastAsia="MS Minngs"/>
                <w:b/>
                <w:sz w:val="18"/>
                <w:szCs w:val="18"/>
              </w:rPr>
            </w:pPr>
            <w:r w:rsidRPr="008565E6">
              <w:rPr>
                <w:rFonts w:eastAsia="MS Minngs"/>
                <w:b/>
                <w:sz w:val="18"/>
                <w:szCs w:val="18"/>
              </w:rPr>
              <w:t xml:space="preserve">Наименование на лицата </w:t>
            </w:r>
            <w:r w:rsidRPr="008565E6">
              <w:rPr>
                <w:rFonts w:eastAsia="MS Minngs"/>
                <w:b/>
                <w:sz w:val="18"/>
                <w:szCs w:val="18"/>
              </w:rPr>
              <w:lastRenderedPageBreak/>
              <w:t>участващи в преобразуването</w:t>
            </w:r>
          </w:p>
        </w:tc>
        <w:tc>
          <w:tcPr>
            <w:tcW w:w="1212" w:type="dxa"/>
            <w:vMerge w:val="restart"/>
            <w:tcBorders>
              <w:top w:val="single" w:sz="4" w:space="0" w:color="auto"/>
              <w:left w:val="single" w:sz="4" w:space="0" w:color="auto"/>
              <w:right w:val="single" w:sz="4" w:space="0" w:color="auto"/>
            </w:tcBorders>
            <w:shd w:val="clear" w:color="auto" w:fill="auto"/>
          </w:tcPr>
          <w:p w14:paraId="1B247A33" w14:textId="77777777" w:rsidR="00AF260E" w:rsidRPr="008565E6" w:rsidRDefault="00AF260E" w:rsidP="00C22B9C">
            <w:pPr>
              <w:jc w:val="center"/>
              <w:rPr>
                <w:rFonts w:eastAsia="MS Minngs"/>
                <w:b/>
                <w:sz w:val="18"/>
                <w:szCs w:val="18"/>
              </w:rPr>
            </w:pPr>
            <w:r w:rsidRPr="008565E6">
              <w:rPr>
                <w:rFonts w:eastAsia="MS Minngs"/>
                <w:b/>
                <w:sz w:val="18"/>
                <w:szCs w:val="18"/>
              </w:rPr>
              <w:lastRenderedPageBreak/>
              <w:t>Вид на преобразува</w:t>
            </w:r>
            <w:r w:rsidRPr="008565E6">
              <w:rPr>
                <w:rFonts w:eastAsia="MS Minngs"/>
                <w:b/>
                <w:sz w:val="18"/>
                <w:szCs w:val="18"/>
              </w:rPr>
              <w:lastRenderedPageBreak/>
              <w:t>нето</w:t>
            </w:r>
          </w:p>
        </w:tc>
        <w:tc>
          <w:tcPr>
            <w:tcW w:w="1080" w:type="dxa"/>
            <w:gridSpan w:val="3"/>
            <w:vMerge w:val="restart"/>
            <w:tcBorders>
              <w:top w:val="single" w:sz="4" w:space="0" w:color="auto"/>
              <w:left w:val="single" w:sz="4" w:space="0" w:color="auto"/>
              <w:right w:val="single" w:sz="4" w:space="0" w:color="auto"/>
            </w:tcBorders>
            <w:shd w:val="clear" w:color="auto" w:fill="auto"/>
          </w:tcPr>
          <w:p w14:paraId="6170BA7C" w14:textId="77777777" w:rsidR="00AF260E" w:rsidRPr="008565E6" w:rsidRDefault="00AF260E" w:rsidP="00C22B9C">
            <w:pPr>
              <w:jc w:val="center"/>
              <w:rPr>
                <w:rFonts w:eastAsia="MS Minngs"/>
                <w:b/>
                <w:sz w:val="18"/>
                <w:szCs w:val="18"/>
              </w:rPr>
            </w:pPr>
            <w:r w:rsidRPr="008565E6">
              <w:rPr>
                <w:rFonts w:eastAsia="MS Minngs"/>
                <w:b/>
                <w:sz w:val="18"/>
                <w:szCs w:val="18"/>
              </w:rPr>
              <w:lastRenderedPageBreak/>
              <w:t>Вид на документ, потвържда</w:t>
            </w:r>
            <w:r w:rsidRPr="008565E6">
              <w:rPr>
                <w:rFonts w:eastAsia="MS Minngs"/>
                <w:b/>
                <w:sz w:val="18"/>
                <w:szCs w:val="18"/>
              </w:rPr>
              <w:lastRenderedPageBreak/>
              <w:t xml:space="preserve">ващ   основанието за преобразуване </w:t>
            </w:r>
          </w:p>
        </w:tc>
        <w:tc>
          <w:tcPr>
            <w:tcW w:w="1080" w:type="dxa"/>
            <w:gridSpan w:val="5"/>
            <w:vMerge w:val="restart"/>
            <w:tcBorders>
              <w:top w:val="single" w:sz="4" w:space="0" w:color="auto"/>
              <w:left w:val="single" w:sz="4" w:space="0" w:color="auto"/>
              <w:right w:val="single" w:sz="4" w:space="0" w:color="auto"/>
            </w:tcBorders>
            <w:shd w:val="clear" w:color="auto" w:fill="auto"/>
          </w:tcPr>
          <w:p w14:paraId="3CAF1D95" w14:textId="77777777" w:rsidR="00AF260E" w:rsidRPr="008565E6" w:rsidRDefault="00AF260E" w:rsidP="00C22B9C">
            <w:pPr>
              <w:jc w:val="center"/>
              <w:rPr>
                <w:rFonts w:eastAsia="MS Minngs"/>
                <w:b/>
                <w:sz w:val="18"/>
                <w:szCs w:val="18"/>
              </w:rPr>
            </w:pPr>
            <w:r w:rsidRPr="008565E6">
              <w:rPr>
                <w:rFonts w:eastAsia="MS Minngs"/>
                <w:b/>
                <w:sz w:val="18"/>
                <w:szCs w:val="18"/>
              </w:rPr>
              <w:lastRenderedPageBreak/>
              <w:t xml:space="preserve">№ и дата на документа </w:t>
            </w:r>
            <w:r w:rsidRPr="008565E6">
              <w:rPr>
                <w:rFonts w:eastAsia="MS Minngs"/>
                <w:b/>
                <w:sz w:val="18"/>
                <w:szCs w:val="18"/>
              </w:rPr>
              <w:lastRenderedPageBreak/>
              <w:t>за преобразуване</w:t>
            </w:r>
          </w:p>
        </w:tc>
        <w:tc>
          <w:tcPr>
            <w:tcW w:w="1440" w:type="dxa"/>
            <w:gridSpan w:val="7"/>
            <w:vMerge w:val="restart"/>
            <w:tcBorders>
              <w:top w:val="single" w:sz="4" w:space="0" w:color="auto"/>
              <w:left w:val="single" w:sz="4" w:space="0" w:color="auto"/>
              <w:bottom w:val="single" w:sz="4" w:space="0" w:color="000000"/>
              <w:right w:val="single" w:sz="4" w:space="0" w:color="auto"/>
            </w:tcBorders>
            <w:shd w:val="clear" w:color="auto" w:fill="auto"/>
          </w:tcPr>
          <w:p w14:paraId="250EC49B" w14:textId="77777777" w:rsidR="00AF260E" w:rsidRPr="008565E6" w:rsidRDefault="00AF260E" w:rsidP="00C22B9C">
            <w:pPr>
              <w:jc w:val="center"/>
              <w:rPr>
                <w:rFonts w:eastAsia="MS Minngs"/>
                <w:b/>
                <w:sz w:val="18"/>
                <w:szCs w:val="18"/>
              </w:rPr>
            </w:pPr>
            <w:r w:rsidRPr="008565E6">
              <w:rPr>
                <w:rFonts w:eastAsia="MS Minngs"/>
                <w:b/>
                <w:sz w:val="18"/>
                <w:szCs w:val="18"/>
              </w:rPr>
              <w:lastRenderedPageBreak/>
              <w:t>ЕИК/</w:t>
            </w:r>
          </w:p>
          <w:p w14:paraId="4299423A" w14:textId="77777777" w:rsidR="00AF260E" w:rsidRPr="008565E6" w:rsidRDefault="00AF260E" w:rsidP="00C22B9C">
            <w:pPr>
              <w:jc w:val="center"/>
              <w:rPr>
                <w:rFonts w:eastAsia="MS Minngs"/>
                <w:b/>
                <w:sz w:val="18"/>
                <w:szCs w:val="18"/>
              </w:rPr>
            </w:pPr>
            <w:r w:rsidRPr="008565E6">
              <w:rPr>
                <w:rFonts w:eastAsia="MS Minngs"/>
                <w:b/>
                <w:sz w:val="18"/>
                <w:szCs w:val="18"/>
              </w:rPr>
              <w:t>БУЛСТАТ</w:t>
            </w:r>
          </w:p>
        </w:tc>
        <w:tc>
          <w:tcPr>
            <w:tcW w:w="1620" w:type="dxa"/>
            <w:gridSpan w:val="5"/>
            <w:vMerge w:val="restart"/>
            <w:tcBorders>
              <w:top w:val="single" w:sz="4" w:space="0" w:color="auto"/>
              <w:left w:val="single" w:sz="4" w:space="0" w:color="auto"/>
              <w:bottom w:val="single" w:sz="4" w:space="0" w:color="000000"/>
              <w:right w:val="single" w:sz="4" w:space="0" w:color="auto"/>
            </w:tcBorders>
            <w:shd w:val="clear" w:color="auto" w:fill="auto"/>
          </w:tcPr>
          <w:p w14:paraId="0C8E95B2" w14:textId="77777777" w:rsidR="00AF260E" w:rsidRPr="008565E6" w:rsidRDefault="00AF260E" w:rsidP="00C22B9C">
            <w:pPr>
              <w:jc w:val="center"/>
              <w:rPr>
                <w:rFonts w:eastAsia="MS Minngs"/>
                <w:b/>
                <w:sz w:val="18"/>
                <w:szCs w:val="18"/>
              </w:rPr>
            </w:pPr>
            <w:r w:rsidRPr="008565E6">
              <w:rPr>
                <w:rFonts w:eastAsia="MS Minngs"/>
                <w:b/>
                <w:sz w:val="18"/>
                <w:szCs w:val="18"/>
              </w:rPr>
              <w:t xml:space="preserve">Администратор на помощ /наименование и </w:t>
            </w:r>
            <w:r w:rsidRPr="008565E6">
              <w:rPr>
                <w:rFonts w:eastAsia="MS Minngs"/>
                <w:b/>
                <w:sz w:val="18"/>
                <w:szCs w:val="18"/>
              </w:rPr>
              <w:lastRenderedPageBreak/>
              <w:t>ЕИК/</w:t>
            </w:r>
          </w:p>
          <w:p w14:paraId="55119359" w14:textId="77777777" w:rsidR="00AF260E" w:rsidRPr="008565E6" w:rsidRDefault="00AF260E" w:rsidP="00C22B9C">
            <w:pPr>
              <w:jc w:val="center"/>
              <w:rPr>
                <w:rFonts w:eastAsia="MS Minngs"/>
                <w:b/>
                <w:sz w:val="18"/>
                <w:szCs w:val="18"/>
              </w:rPr>
            </w:pPr>
            <w:r w:rsidRPr="008565E6">
              <w:rPr>
                <w:rFonts w:eastAsia="MS Minngs"/>
                <w:b/>
                <w:sz w:val="18"/>
                <w:szCs w:val="18"/>
              </w:rPr>
              <w:t>БУЛСТАТ/</w:t>
            </w:r>
          </w:p>
        </w:tc>
        <w:tc>
          <w:tcPr>
            <w:tcW w:w="1440" w:type="dxa"/>
            <w:gridSpan w:val="5"/>
            <w:vMerge w:val="restart"/>
            <w:tcBorders>
              <w:top w:val="single" w:sz="4" w:space="0" w:color="auto"/>
              <w:left w:val="single" w:sz="4" w:space="0" w:color="auto"/>
              <w:bottom w:val="single" w:sz="4" w:space="0" w:color="000000"/>
              <w:right w:val="single" w:sz="4" w:space="0" w:color="auto"/>
            </w:tcBorders>
            <w:shd w:val="clear" w:color="auto" w:fill="auto"/>
          </w:tcPr>
          <w:p w14:paraId="1E4E9453" w14:textId="77777777" w:rsidR="00AF260E" w:rsidRPr="008565E6" w:rsidRDefault="00AF260E" w:rsidP="00C22B9C">
            <w:pPr>
              <w:jc w:val="center"/>
              <w:rPr>
                <w:rFonts w:eastAsia="MS Minngs"/>
                <w:b/>
                <w:sz w:val="18"/>
                <w:szCs w:val="18"/>
              </w:rPr>
            </w:pPr>
            <w:r w:rsidRPr="008565E6">
              <w:rPr>
                <w:rFonts w:eastAsia="MS Minngs"/>
                <w:b/>
                <w:sz w:val="18"/>
                <w:szCs w:val="18"/>
              </w:rPr>
              <w:lastRenderedPageBreak/>
              <w:t xml:space="preserve">Разходи, за които е предоставена </w:t>
            </w:r>
            <w:r w:rsidRPr="008565E6">
              <w:rPr>
                <w:rFonts w:eastAsia="MS Minngs"/>
                <w:b/>
                <w:sz w:val="18"/>
                <w:szCs w:val="18"/>
              </w:rPr>
              <w:lastRenderedPageBreak/>
              <w:t>помощта/</w:t>
            </w:r>
          </w:p>
          <w:p w14:paraId="479D0992" w14:textId="77777777" w:rsidR="00AF260E" w:rsidRPr="008565E6" w:rsidRDefault="00AF260E" w:rsidP="00C22B9C">
            <w:pPr>
              <w:jc w:val="center"/>
              <w:rPr>
                <w:rFonts w:eastAsia="MS Minngs"/>
                <w:b/>
                <w:sz w:val="18"/>
                <w:szCs w:val="18"/>
              </w:rPr>
            </w:pPr>
            <w:r w:rsidRPr="008565E6">
              <w:rPr>
                <w:rFonts w:eastAsia="MS Minngs"/>
                <w:b/>
                <w:sz w:val="18"/>
                <w:szCs w:val="18"/>
              </w:rPr>
              <w:t>цел на помощта</w:t>
            </w:r>
            <w:r w:rsidRPr="008565E6">
              <w:rPr>
                <w:rFonts w:eastAsia="MS Minngs"/>
                <w:b/>
                <w:sz w:val="18"/>
                <w:szCs w:val="18"/>
              </w:rPr>
              <w:br/>
              <w:t>(с думи)</w:t>
            </w:r>
          </w:p>
        </w:tc>
        <w:tc>
          <w:tcPr>
            <w:tcW w:w="1440" w:type="dxa"/>
            <w:gridSpan w:val="8"/>
            <w:vMerge w:val="restart"/>
            <w:tcBorders>
              <w:top w:val="single" w:sz="4" w:space="0" w:color="auto"/>
              <w:left w:val="single" w:sz="4" w:space="0" w:color="auto"/>
              <w:bottom w:val="single" w:sz="4" w:space="0" w:color="000000"/>
              <w:right w:val="single" w:sz="4" w:space="0" w:color="auto"/>
            </w:tcBorders>
            <w:shd w:val="clear" w:color="auto" w:fill="auto"/>
          </w:tcPr>
          <w:p w14:paraId="6E850293" w14:textId="77777777" w:rsidR="00AF260E" w:rsidRPr="008565E6" w:rsidRDefault="00AF260E" w:rsidP="00C22B9C">
            <w:pPr>
              <w:jc w:val="center"/>
              <w:rPr>
                <w:rFonts w:eastAsia="MS Minngs"/>
                <w:b/>
                <w:sz w:val="18"/>
                <w:szCs w:val="18"/>
              </w:rPr>
            </w:pPr>
            <w:r w:rsidRPr="008565E6">
              <w:rPr>
                <w:rFonts w:eastAsia="MS Minngs"/>
                <w:b/>
                <w:sz w:val="18"/>
                <w:szCs w:val="18"/>
              </w:rPr>
              <w:lastRenderedPageBreak/>
              <w:t>Общ размер на помощта= a+b+c+d+e</w:t>
            </w:r>
            <w:r w:rsidRPr="008565E6">
              <w:rPr>
                <w:rFonts w:eastAsia="MS Minngs"/>
                <w:b/>
                <w:sz w:val="18"/>
                <w:szCs w:val="18"/>
              </w:rPr>
              <w:br/>
            </w:r>
            <w:r w:rsidRPr="008565E6">
              <w:rPr>
                <w:rFonts w:eastAsia="MS Minngs"/>
                <w:b/>
                <w:sz w:val="18"/>
                <w:szCs w:val="18"/>
              </w:rPr>
              <w:lastRenderedPageBreak/>
              <w:t>(в лева)</w:t>
            </w:r>
          </w:p>
        </w:tc>
        <w:tc>
          <w:tcPr>
            <w:tcW w:w="4577" w:type="dxa"/>
            <w:gridSpan w:val="26"/>
            <w:tcBorders>
              <w:top w:val="single" w:sz="4" w:space="0" w:color="auto"/>
              <w:left w:val="nil"/>
              <w:bottom w:val="single" w:sz="4" w:space="0" w:color="auto"/>
              <w:right w:val="single" w:sz="4" w:space="0" w:color="auto"/>
            </w:tcBorders>
            <w:shd w:val="clear" w:color="auto" w:fill="auto"/>
            <w:noWrap/>
            <w:vAlign w:val="bottom"/>
          </w:tcPr>
          <w:p w14:paraId="7FC0A7C0" w14:textId="77777777" w:rsidR="00AF260E" w:rsidRPr="008565E6" w:rsidRDefault="00AF260E" w:rsidP="00C22B9C">
            <w:pPr>
              <w:jc w:val="center"/>
              <w:rPr>
                <w:rFonts w:eastAsia="MS Minngs"/>
                <w:b/>
                <w:sz w:val="18"/>
                <w:szCs w:val="18"/>
              </w:rPr>
            </w:pPr>
            <w:r w:rsidRPr="008565E6">
              <w:rPr>
                <w:rFonts w:eastAsia="MS Minngs"/>
                <w:b/>
                <w:sz w:val="18"/>
                <w:szCs w:val="18"/>
              </w:rPr>
              <w:lastRenderedPageBreak/>
              <w:t>Размер на предоставената минимална помощ, лв.</w:t>
            </w:r>
          </w:p>
        </w:tc>
      </w:tr>
      <w:tr w:rsidR="00AF260E" w:rsidRPr="008565E6" w14:paraId="38B4C992" w14:textId="77777777" w:rsidTr="00C22B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0" w:type="dxa"/>
          <w:trHeight w:val="285"/>
        </w:trPr>
        <w:tc>
          <w:tcPr>
            <w:tcW w:w="703" w:type="dxa"/>
            <w:gridSpan w:val="2"/>
            <w:vMerge/>
            <w:tcBorders>
              <w:top w:val="single" w:sz="4" w:space="0" w:color="auto"/>
              <w:left w:val="single" w:sz="4" w:space="0" w:color="auto"/>
              <w:bottom w:val="single" w:sz="4" w:space="0" w:color="000000"/>
              <w:right w:val="single" w:sz="4" w:space="0" w:color="auto"/>
            </w:tcBorders>
            <w:vAlign w:val="center"/>
          </w:tcPr>
          <w:p w14:paraId="4FDC4A5E" w14:textId="77777777" w:rsidR="00AF260E" w:rsidRPr="008565E6" w:rsidRDefault="00AF260E" w:rsidP="00C22B9C">
            <w:pPr>
              <w:rPr>
                <w:rFonts w:eastAsia="MS Minngs"/>
                <w:b/>
                <w:sz w:val="18"/>
                <w:szCs w:val="18"/>
              </w:rPr>
            </w:pPr>
          </w:p>
        </w:tc>
        <w:tc>
          <w:tcPr>
            <w:tcW w:w="1136" w:type="dxa"/>
            <w:gridSpan w:val="2"/>
            <w:vMerge/>
            <w:tcBorders>
              <w:top w:val="single" w:sz="4" w:space="0" w:color="auto"/>
              <w:left w:val="single" w:sz="4" w:space="0" w:color="auto"/>
              <w:bottom w:val="single" w:sz="4" w:space="0" w:color="000000"/>
              <w:right w:val="single" w:sz="4" w:space="0" w:color="auto"/>
            </w:tcBorders>
            <w:vAlign w:val="center"/>
          </w:tcPr>
          <w:p w14:paraId="511DE58B" w14:textId="77777777" w:rsidR="00AF260E" w:rsidRPr="008565E6" w:rsidRDefault="00AF260E" w:rsidP="00C22B9C">
            <w:pPr>
              <w:rPr>
                <w:rFonts w:eastAsia="MS Minngs"/>
                <w:b/>
                <w:sz w:val="18"/>
                <w:szCs w:val="18"/>
              </w:rPr>
            </w:pPr>
          </w:p>
        </w:tc>
        <w:tc>
          <w:tcPr>
            <w:tcW w:w="1212" w:type="dxa"/>
            <w:vMerge/>
            <w:tcBorders>
              <w:left w:val="single" w:sz="4" w:space="0" w:color="auto"/>
              <w:right w:val="single" w:sz="4" w:space="0" w:color="auto"/>
            </w:tcBorders>
            <w:vAlign w:val="center"/>
          </w:tcPr>
          <w:p w14:paraId="02FBE6D5" w14:textId="77777777" w:rsidR="00AF260E" w:rsidRPr="008565E6" w:rsidRDefault="00AF260E" w:rsidP="00C22B9C">
            <w:pPr>
              <w:rPr>
                <w:rFonts w:eastAsia="MS Minngs"/>
                <w:b/>
                <w:sz w:val="18"/>
                <w:szCs w:val="18"/>
              </w:rPr>
            </w:pPr>
          </w:p>
        </w:tc>
        <w:tc>
          <w:tcPr>
            <w:tcW w:w="1080" w:type="dxa"/>
            <w:gridSpan w:val="3"/>
            <w:vMerge/>
            <w:tcBorders>
              <w:left w:val="single" w:sz="4" w:space="0" w:color="auto"/>
              <w:right w:val="single" w:sz="4" w:space="0" w:color="auto"/>
            </w:tcBorders>
            <w:vAlign w:val="center"/>
          </w:tcPr>
          <w:p w14:paraId="14D32AFC" w14:textId="77777777" w:rsidR="00AF260E" w:rsidRPr="008565E6" w:rsidRDefault="00AF260E" w:rsidP="00C22B9C">
            <w:pPr>
              <w:rPr>
                <w:rFonts w:eastAsia="MS Minngs"/>
                <w:b/>
                <w:sz w:val="18"/>
                <w:szCs w:val="18"/>
              </w:rPr>
            </w:pPr>
          </w:p>
        </w:tc>
        <w:tc>
          <w:tcPr>
            <w:tcW w:w="1080" w:type="dxa"/>
            <w:gridSpan w:val="5"/>
            <w:vMerge/>
            <w:tcBorders>
              <w:left w:val="single" w:sz="4" w:space="0" w:color="auto"/>
              <w:right w:val="single" w:sz="4" w:space="0" w:color="auto"/>
            </w:tcBorders>
            <w:vAlign w:val="center"/>
          </w:tcPr>
          <w:p w14:paraId="0424C278" w14:textId="77777777" w:rsidR="00AF260E" w:rsidRPr="008565E6" w:rsidRDefault="00AF260E" w:rsidP="00C22B9C">
            <w:pPr>
              <w:rPr>
                <w:rFonts w:eastAsia="MS Minngs"/>
                <w:b/>
                <w:sz w:val="18"/>
                <w:szCs w:val="18"/>
              </w:rPr>
            </w:pPr>
          </w:p>
        </w:tc>
        <w:tc>
          <w:tcPr>
            <w:tcW w:w="1440" w:type="dxa"/>
            <w:gridSpan w:val="7"/>
            <w:vMerge/>
            <w:tcBorders>
              <w:top w:val="single" w:sz="4" w:space="0" w:color="auto"/>
              <w:left w:val="single" w:sz="4" w:space="0" w:color="auto"/>
              <w:bottom w:val="single" w:sz="4" w:space="0" w:color="000000"/>
              <w:right w:val="single" w:sz="4" w:space="0" w:color="auto"/>
            </w:tcBorders>
            <w:vAlign w:val="center"/>
          </w:tcPr>
          <w:p w14:paraId="11453390" w14:textId="77777777" w:rsidR="00AF260E" w:rsidRPr="008565E6" w:rsidRDefault="00AF260E" w:rsidP="00C22B9C">
            <w:pPr>
              <w:rPr>
                <w:rFonts w:eastAsia="MS Minngs"/>
                <w:b/>
                <w:sz w:val="18"/>
                <w:szCs w:val="18"/>
              </w:rPr>
            </w:pPr>
          </w:p>
        </w:tc>
        <w:tc>
          <w:tcPr>
            <w:tcW w:w="1620" w:type="dxa"/>
            <w:gridSpan w:val="5"/>
            <w:vMerge/>
            <w:tcBorders>
              <w:top w:val="single" w:sz="4" w:space="0" w:color="auto"/>
              <w:left w:val="single" w:sz="4" w:space="0" w:color="auto"/>
              <w:bottom w:val="single" w:sz="4" w:space="0" w:color="000000"/>
              <w:right w:val="single" w:sz="4" w:space="0" w:color="auto"/>
            </w:tcBorders>
            <w:vAlign w:val="center"/>
          </w:tcPr>
          <w:p w14:paraId="26D7D71B" w14:textId="77777777" w:rsidR="00AF260E" w:rsidRPr="008565E6" w:rsidRDefault="00AF260E" w:rsidP="00C22B9C">
            <w:pPr>
              <w:rPr>
                <w:rFonts w:eastAsia="MS Minngs"/>
                <w:b/>
                <w:sz w:val="18"/>
                <w:szCs w:val="18"/>
              </w:rPr>
            </w:pPr>
          </w:p>
        </w:tc>
        <w:tc>
          <w:tcPr>
            <w:tcW w:w="1440" w:type="dxa"/>
            <w:gridSpan w:val="5"/>
            <w:vMerge/>
            <w:tcBorders>
              <w:top w:val="single" w:sz="4" w:space="0" w:color="auto"/>
              <w:left w:val="single" w:sz="4" w:space="0" w:color="auto"/>
              <w:bottom w:val="single" w:sz="4" w:space="0" w:color="000000"/>
              <w:right w:val="single" w:sz="4" w:space="0" w:color="auto"/>
            </w:tcBorders>
            <w:vAlign w:val="center"/>
          </w:tcPr>
          <w:p w14:paraId="4163FEB3" w14:textId="77777777" w:rsidR="00AF260E" w:rsidRPr="008565E6" w:rsidRDefault="00AF260E" w:rsidP="00C22B9C">
            <w:pPr>
              <w:rPr>
                <w:rFonts w:eastAsia="MS Minngs"/>
                <w:b/>
                <w:sz w:val="18"/>
                <w:szCs w:val="18"/>
              </w:rPr>
            </w:pPr>
          </w:p>
        </w:tc>
        <w:tc>
          <w:tcPr>
            <w:tcW w:w="1440" w:type="dxa"/>
            <w:gridSpan w:val="8"/>
            <w:vMerge/>
            <w:tcBorders>
              <w:top w:val="single" w:sz="4" w:space="0" w:color="auto"/>
              <w:left w:val="single" w:sz="4" w:space="0" w:color="auto"/>
              <w:bottom w:val="single" w:sz="4" w:space="0" w:color="000000"/>
              <w:right w:val="single" w:sz="4" w:space="0" w:color="auto"/>
            </w:tcBorders>
            <w:vAlign w:val="center"/>
          </w:tcPr>
          <w:p w14:paraId="342EF557" w14:textId="77777777" w:rsidR="00AF260E" w:rsidRPr="008565E6" w:rsidRDefault="00AF260E" w:rsidP="00C22B9C">
            <w:pPr>
              <w:rPr>
                <w:rFonts w:eastAsia="MS Minngs"/>
                <w:b/>
                <w:sz w:val="18"/>
                <w:szCs w:val="18"/>
              </w:rPr>
            </w:pPr>
          </w:p>
        </w:tc>
        <w:tc>
          <w:tcPr>
            <w:tcW w:w="4577" w:type="dxa"/>
            <w:gridSpan w:val="26"/>
            <w:tcBorders>
              <w:top w:val="single" w:sz="4" w:space="0" w:color="auto"/>
              <w:left w:val="nil"/>
              <w:bottom w:val="single" w:sz="4" w:space="0" w:color="auto"/>
              <w:right w:val="single" w:sz="4" w:space="0" w:color="auto"/>
            </w:tcBorders>
            <w:shd w:val="clear" w:color="auto" w:fill="auto"/>
            <w:vAlign w:val="bottom"/>
          </w:tcPr>
          <w:p w14:paraId="0886DC0E" w14:textId="77777777" w:rsidR="00AF260E" w:rsidRPr="008565E6" w:rsidRDefault="00AF260E" w:rsidP="00C22B9C">
            <w:pPr>
              <w:jc w:val="center"/>
              <w:rPr>
                <w:rFonts w:eastAsia="MS Minngs"/>
                <w:b/>
                <w:sz w:val="18"/>
                <w:szCs w:val="18"/>
              </w:rPr>
            </w:pPr>
            <w:r w:rsidRPr="008565E6">
              <w:rPr>
                <w:rFonts w:eastAsia="MS Minngs"/>
                <w:b/>
                <w:sz w:val="18"/>
                <w:szCs w:val="18"/>
              </w:rPr>
              <w:t>в т.ч. за дейност/и</w:t>
            </w:r>
          </w:p>
        </w:tc>
      </w:tr>
      <w:tr w:rsidR="00AF260E" w:rsidRPr="008565E6" w14:paraId="6D13AF1E" w14:textId="77777777" w:rsidTr="00C22B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22"/>
        </w:trPr>
        <w:tc>
          <w:tcPr>
            <w:tcW w:w="703" w:type="dxa"/>
            <w:gridSpan w:val="2"/>
            <w:vMerge/>
            <w:tcBorders>
              <w:top w:val="single" w:sz="4" w:space="0" w:color="auto"/>
              <w:left w:val="single" w:sz="4" w:space="0" w:color="auto"/>
              <w:bottom w:val="single" w:sz="4" w:space="0" w:color="000000"/>
              <w:right w:val="single" w:sz="4" w:space="0" w:color="auto"/>
            </w:tcBorders>
            <w:vAlign w:val="center"/>
          </w:tcPr>
          <w:p w14:paraId="0AA5C0A2" w14:textId="77777777" w:rsidR="00AF260E" w:rsidRPr="008565E6" w:rsidRDefault="00AF260E" w:rsidP="00C22B9C">
            <w:pPr>
              <w:rPr>
                <w:rFonts w:eastAsia="MS Minngs"/>
                <w:b/>
                <w:sz w:val="18"/>
                <w:szCs w:val="18"/>
              </w:rPr>
            </w:pPr>
          </w:p>
        </w:tc>
        <w:tc>
          <w:tcPr>
            <w:tcW w:w="1136" w:type="dxa"/>
            <w:gridSpan w:val="2"/>
            <w:vMerge/>
            <w:tcBorders>
              <w:top w:val="single" w:sz="4" w:space="0" w:color="auto"/>
              <w:left w:val="single" w:sz="4" w:space="0" w:color="auto"/>
              <w:bottom w:val="single" w:sz="4" w:space="0" w:color="000000"/>
              <w:right w:val="single" w:sz="4" w:space="0" w:color="auto"/>
            </w:tcBorders>
            <w:vAlign w:val="center"/>
          </w:tcPr>
          <w:p w14:paraId="13DBAB1F" w14:textId="77777777" w:rsidR="00AF260E" w:rsidRPr="008565E6" w:rsidRDefault="00AF260E" w:rsidP="00C22B9C">
            <w:pPr>
              <w:rPr>
                <w:rFonts w:eastAsia="MS Minngs"/>
                <w:b/>
                <w:sz w:val="18"/>
                <w:szCs w:val="18"/>
              </w:rPr>
            </w:pPr>
          </w:p>
        </w:tc>
        <w:tc>
          <w:tcPr>
            <w:tcW w:w="1212" w:type="dxa"/>
            <w:vMerge/>
            <w:tcBorders>
              <w:left w:val="single" w:sz="4" w:space="0" w:color="auto"/>
              <w:right w:val="single" w:sz="4" w:space="0" w:color="auto"/>
            </w:tcBorders>
            <w:shd w:val="clear" w:color="auto" w:fill="auto"/>
            <w:vAlign w:val="center"/>
          </w:tcPr>
          <w:p w14:paraId="6D407470" w14:textId="77777777" w:rsidR="00AF260E" w:rsidRPr="008565E6" w:rsidRDefault="00AF260E" w:rsidP="00C22B9C">
            <w:pPr>
              <w:rPr>
                <w:rFonts w:eastAsia="MS Minngs"/>
                <w:b/>
                <w:sz w:val="18"/>
                <w:szCs w:val="18"/>
              </w:rPr>
            </w:pPr>
          </w:p>
        </w:tc>
        <w:tc>
          <w:tcPr>
            <w:tcW w:w="1080" w:type="dxa"/>
            <w:gridSpan w:val="3"/>
            <w:vMerge/>
            <w:tcBorders>
              <w:left w:val="single" w:sz="4" w:space="0" w:color="auto"/>
              <w:right w:val="single" w:sz="4" w:space="0" w:color="auto"/>
            </w:tcBorders>
            <w:shd w:val="clear" w:color="auto" w:fill="auto"/>
            <w:vAlign w:val="center"/>
          </w:tcPr>
          <w:p w14:paraId="5CBFE505" w14:textId="77777777" w:rsidR="00AF260E" w:rsidRPr="008565E6" w:rsidRDefault="00AF260E" w:rsidP="00C22B9C">
            <w:pPr>
              <w:rPr>
                <w:rFonts w:eastAsia="MS Minngs"/>
                <w:b/>
                <w:sz w:val="18"/>
                <w:szCs w:val="18"/>
              </w:rPr>
            </w:pPr>
          </w:p>
        </w:tc>
        <w:tc>
          <w:tcPr>
            <w:tcW w:w="1080" w:type="dxa"/>
            <w:gridSpan w:val="5"/>
            <w:vMerge/>
            <w:tcBorders>
              <w:left w:val="single" w:sz="4" w:space="0" w:color="auto"/>
              <w:right w:val="single" w:sz="4" w:space="0" w:color="auto"/>
            </w:tcBorders>
            <w:shd w:val="clear" w:color="auto" w:fill="auto"/>
            <w:vAlign w:val="center"/>
          </w:tcPr>
          <w:p w14:paraId="48C1E614" w14:textId="77777777" w:rsidR="00AF260E" w:rsidRPr="008565E6" w:rsidRDefault="00AF260E" w:rsidP="00C22B9C">
            <w:pPr>
              <w:rPr>
                <w:rFonts w:eastAsia="MS Minngs"/>
                <w:b/>
                <w:sz w:val="18"/>
                <w:szCs w:val="18"/>
              </w:rPr>
            </w:pPr>
          </w:p>
        </w:tc>
        <w:tc>
          <w:tcPr>
            <w:tcW w:w="1440" w:type="dxa"/>
            <w:gridSpan w:val="7"/>
            <w:vMerge/>
            <w:tcBorders>
              <w:top w:val="single" w:sz="4" w:space="0" w:color="auto"/>
              <w:left w:val="single" w:sz="4" w:space="0" w:color="auto"/>
              <w:bottom w:val="single" w:sz="4" w:space="0" w:color="000000"/>
              <w:right w:val="single" w:sz="4" w:space="0" w:color="auto"/>
            </w:tcBorders>
            <w:vAlign w:val="center"/>
          </w:tcPr>
          <w:p w14:paraId="51A4715E" w14:textId="77777777" w:rsidR="00AF260E" w:rsidRPr="008565E6" w:rsidRDefault="00AF260E" w:rsidP="00C22B9C">
            <w:pPr>
              <w:rPr>
                <w:rFonts w:eastAsia="MS Minngs"/>
                <w:b/>
                <w:sz w:val="18"/>
                <w:szCs w:val="18"/>
              </w:rPr>
            </w:pPr>
          </w:p>
        </w:tc>
        <w:tc>
          <w:tcPr>
            <w:tcW w:w="1620" w:type="dxa"/>
            <w:gridSpan w:val="5"/>
            <w:vMerge/>
            <w:tcBorders>
              <w:top w:val="single" w:sz="4" w:space="0" w:color="auto"/>
              <w:left w:val="single" w:sz="4" w:space="0" w:color="auto"/>
              <w:bottom w:val="single" w:sz="4" w:space="0" w:color="000000"/>
              <w:right w:val="single" w:sz="4" w:space="0" w:color="auto"/>
            </w:tcBorders>
            <w:vAlign w:val="center"/>
          </w:tcPr>
          <w:p w14:paraId="2C9E16C4" w14:textId="77777777" w:rsidR="00AF260E" w:rsidRPr="008565E6" w:rsidRDefault="00AF260E" w:rsidP="00C22B9C">
            <w:pPr>
              <w:rPr>
                <w:rFonts w:eastAsia="MS Minngs"/>
                <w:b/>
                <w:sz w:val="18"/>
                <w:szCs w:val="18"/>
              </w:rPr>
            </w:pPr>
          </w:p>
        </w:tc>
        <w:tc>
          <w:tcPr>
            <w:tcW w:w="1440" w:type="dxa"/>
            <w:gridSpan w:val="5"/>
            <w:vMerge/>
            <w:tcBorders>
              <w:top w:val="single" w:sz="4" w:space="0" w:color="auto"/>
              <w:left w:val="single" w:sz="4" w:space="0" w:color="auto"/>
              <w:bottom w:val="single" w:sz="4" w:space="0" w:color="000000"/>
              <w:right w:val="single" w:sz="4" w:space="0" w:color="auto"/>
            </w:tcBorders>
            <w:vAlign w:val="center"/>
          </w:tcPr>
          <w:p w14:paraId="47DC1B18" w14:textId="77777777" w:rsidR="00AF260E" w:rsidRPr="008565E6" w:rsidRDefault="00AF260E" w:rsidP="00C22B9C">
            <w:pPr>
              <w:rPr>
                <w:rFonts w:eastAsia="MS Minngs"/>
                <w:b/>
                <w:sz w:val="18"/>
                <w:szCs w:val="18"/>
              </w:rPr>
            </w:pPr>
          </w:p>
        </w:tc>
        <w:tc>
          <w:tcPr>
            <w:tcW w:w="1440" w:type="dxa"/>
            <w:gridSpan w:val="8"/>
            <w:vMerge/>
            <w:tcBorders>
              <w:top w:val="single" w:sz="4" w:space="0" w:color="auto"/>
              <w:left w:val="single" w:sz="4" w:space="0" w:color="auto"/>
              <w:bottom w:val="single" w:sz="4" w:space="0" w:color="000000"/>
              <w:right w:val="single" w:sz="4" w:space="0" w:color="auto"/>
            </w:tcBorders>
            <w:vAlign w:val="center"/>
          </w:tcPr>
          <w:p w14:paraId="620842E8" w14:textId="77777777" w:rsidR="00AF260E" w:rsidRPr="008565E6" w:rsidRDefault="00AF260E" w:rsidP="00C22B9C">
            <w:pPr>
              <w:rPr>
                <w:rFonts w:eastAsia="MS Minngs"/>
                <w:b/>
                <w:sz w:val="18"/>
                <w:szCs w:val="18"/>
              </w:rPr>
            </w:pPr>
          </w:p>
        </w:tc>
        <w:tc>
          <w:tcPr>
            <w:tcW w:w="900" w:type="dxa"/>
            <w:gridSpan w:val="5"/>
            <w:tcBorders>
              <w:top w:val="nil"/>
              <w:left w:val="nil"/>
              <w:bottom w:val="single" w:sz="4" w:space="0" w:color="auto"/>
              <w:right w:val="single" w:sz="4" w:space="0" w:color="auto"/>
            </w:tcBorders>
            <w:shd w:val="clear" w:color="auto" w:fill="auto"/>
            <w:vAlign w:val="center"/>
          </w:tcPr>
          <w:p w14:paraId="71FB9A4A" w14:textId="77777777" w:rsidR="00AF260E" w:rsidRPr="008565E6" w:rsidRDefault="00AF260E" w:rsidP="00C22B9C">
            <w:pPr>
              <w:spacing w:after="0" w:line="240" w:lineRule="auto"/>
              <w:jc w:val="center"/>
              <w:rPr>
                <w:rFonts w:eastAsia="MS Minngs"/>
                <w:b/>
                <w:sz w:val="18"/>
                <w:szCs w:val="18"/>
              </w:rPr>
            </w:pPr>
            <w:r w:rsidRPr="008565E6">
              <w:rPr>
                <w:rFonts w:eastAsia="MS Minngs"/>
                <w:b/>
                <w:sz w:val="18"/>
                <w:szCs w:val="18"/>
              </w:rPr>
              <w:t>„автомобилни товарни превози“</w:t>
            </w:r>
          </w:p>
        </w:tc>
        <w:tc>
          <w:tcPr>
            <w:tcW w:w="981" w:type="dxa"/>
            <w:gridSpan w:val="9"/>
            <w:tcBorders>
              <w:top w:val="nil"/>
              <w:left w:val="nil"/>
              <w:bottom w:val="single" w:sz="4" w:space="0" w:color="auto"/>
              <w:right w:val="single" w:sz="4" w:space="0" w:color="auto"/>
            </w:tcBorders>
            <w:shd w:val="clear" w:color="auto" w:fill="auto"/>
            <w:vAlign w:val="center"/>
          </w:tcPr>
          <w:p w14:paraId="5C5B0B2F" w14:textId="77777777" w:rsidR="00AF260E" w:rsidRPr="008565E6" w:rsidRDefault="00AF260E" w:rsidP="00C22B9C">
            <w:pPr>
              <w:spacing w:after="0" w:line="240" w:lineRule="auto"/>
              <w:jc w:val="center"/>
              <w:rPr>
                <w:rFonts w:eastAsia="MS Minngs"/>
                <w:b/>
                <w:sz w:val="18"/>
                <w:szCs w:val="18"/>
              </w:rPr>
            </w:pPr>
            <w:r w:rsidRPr="008565E6">
              <w:rPr>
                <w:rFonts w:eastAsia="MS Minngs"/>
                <w:b/>
                <w:sz w:val="18"/>
                <w:szCs w:val="18"/>
              </w:rPr>
              <w:t>други дейности по Рег. (ЕС) 1407/2013</w:t>
            </w:r>
          </w:p>
        </w:tc>
        <w:tc>
          <w:tcPr>
            <w:tcW w:w="819" w:type="dxa"/>
            <w:gridSpan w:val="4"/>
            <w:tcBorders>
              <w:top w:val="nil"/>
              <w:left w:val="nil"/>
              <w:bottom w:val="single" w:sz="4" w:space="0" w:color="auto"/>
              <w:right w:val="single" w:sz="4" w:space="0" w:color="auto"/>
            </w:tcBorders>
            <w:shd w:val="clear" w:color="auto" w:fill="auto"/>
            <w:vAlign w:val="center"/>
          </w:tcPr>
          <w:p w14:paraId="2BC8DF1F" w14:textId="77777777" w:rsidR="00AF260E" w:rsidRPr="008565E6" w:rsidRDefault="00AF260E" w:rsidP="00C22B9C">
            <w:pPr>
              <w:spacing w:after="0" w:line="240" w:lineRule="auto"/>
              <w:jc w:val="center"/>
              <w:rPr>
                <w:rFonts w:eastAsia="MS Minngs"/>
                <w:b/>
                <w:sz w:val="18"/>
                <w:szCs w:val="18"/>
              </w:rPr>
            </w:pPr>
            <w:r w:rsidRPr="008565E6">
              <w:rPr>
                <w:rFonts w:eastAsia="MS Minngs"/>
                <w:b/>
                <w:sz w:val="18"/>
                <w:szCs w:val="18"/>
              </w:rPr>
              <w:t>УОИИ</w:t>
            </w:r>
          </w:p>
        </w:tc>
        <w:tc>
          <w:tcPr>
            <w:tcW w:w="900" w:type="dxa"/>
            <w:gridSpan w:val="5"/>
            <w:tcBorders>
              <w:top w:val="nil"/>
              <w:left w:val="nil"/>
              <w:bottom w:val="single" w:sz="4" w:space="0" w:color="auto"/>
              <w:right w:val="single" w:sz="4" w:space="0" w:color="auto"/>
            </w:tcBorders>
            <w:shd w:val="clear" w:color="auto" w:fill="auto"/>
            <w:vAlign w:val="center"/>
          </w:tcPr>
          <w:p w14:paraId="542461F5" w14:textId="77777777" w:rsidR="00AF260E" w:rsidRPr="008565E6" w:rsidRDefault="00AF260E" w:rsidP="00C22B9C">
            <w:pPr>
              <w:spacing w:after="0" w:line="240" w:lineRule="auto"/>
              <w:jc w:val="center"/>
              <w:rPr>
                <w:rFonts w:eastAsia="MS Minngs"/>
                <w:b/>
                <w:sz w:val="18"/>
                <w:szCs w:val="18"/>
              </w:rPr>
            </w:pPr>
            <w:r w:rsidRPr="008565E6">
              <w:rPr>
                <w:rFonts w:eastAsia="MS Minngs"/>
                <w:b/>
                <w:sz w:val="18"/>
                <w:szCs w:val="18"/>
              </w:rPr>
              <w:footnoteReference w:customMarkFollows="1" w:id="6"/>
              <w:t>по Рег.</w:t>
            </w:r>
          </w:p>
          <w:p w14:paraId="12CEC89A" w14:textId="77777777" w:rsidR="00AF260E" w:rsidRPr="008565E6" w:rsidRDefault="00AF260E" w:rsidP="00C22B9C">
            <w:pPr>
              <w:spacing w:after="0" w:line="240" w:lineRule="auto"/>
              <w:jc w:val="center"/>
              <w:rPr>
                <w:rFonts w:eastAsia="MS Minngs"/>
                <w:b/>
                <w:sz w:val="18"/>
                <w:szCs w:val="18"/>
              </w:rPr>
            </w:pPr>
            <w:r w:rsidRPr="008565E6">
              <w:rPr>
                <w:rFonts w:eastAsia="MS Minngs"/>
                <w:b/>
                <w:sz w:val="18"/>
                <w:szCs w:val="18"/>
              </w:rPr>
              <w:t xml:space="preserve"> (ЕС) 1408/2013</w:t>
            </w:r>
            <w:r w:rsidRPr="008565E6">
              <w:rPr>
                <w:rStyle w:val="af1"/>
                <w:rFonts w:eastAsia="MS Minngs"/>
                <w:b/>
                <w:sz w:val="18"/>
                <w:szCs w:val="18"/>
              </w:rPr>
              <w:footnoteReference w:id="7"/>
            </w:r>
          </w:p>
        </w:tc>
        <w:tc>
          <w:tcPr>
            <w:tcW w:w="987" w:type="dxa"/>
            <w:gridSpan w:val="4"/>
            <w:tcBorders>
              <w:top w:val="nil"/>
              <w:left w:val="nil"/>
              <w:bottom w:val="single" w:sz="4" w:space="0" w:color="auto"/>
              <w:right w:val="single" w:sz="4" w:space="0" w:color="auto"/>
            </w:tcBorders>
            <w:shd w:val="clear" w:color="auto" w:fill="auto"/>
            <w:vAlign w:val="center"/>
          </w:tcPr>
          <w:p w14:paraId="21F27232" w14:textId="77777777" w:rsidR="00AF260E" w:rsidRPr="008565E6" w:rsidRDefault="00AF260E" w:rsidP="00C22B9C">
            <w:pPr>
              <w:spacing w:after="0" w:line="240" w:lineRule="auto"/>
              <w:jc w:val="center"/>
              <w:rPr>
                <w:rFonts w:eastAsia="MS Minngs"/>
                <w:b/>
                <w:sz w:val="18"/>
                <w:szCs w:val="18"/>
              </w:rPr>
            </w:pPr>
            <w:r w:rsidRPr="008565E6">
              <w:rPr>
                <w:rFonts w:eastAsia="MS Minngs"/>
                <w:b/>
                <w:sz w:val="18"/>
                <w:szCs w:val="18"/>
              </w:rPr>
              <w:t xml:space="preserve">по Рег.  (ЕС) №717/2014 </w:t>
            </w:r>
            <w:r w:rsidRPr="008565E6">
              <w:rPr>
                <w:rFonts w:eastAsia="MS Minngs"/>
                <w:b/>
                <w:sz w:val="18"/>
                <w:szCs w:val="18"/>
                <w:vertAlign w:val="superscript"/>
              </w:rPr>
              <w:footnoteReference w:id="8"/>
            </w:r>
          </w:p>
        </w:tc>
      </w:tr>
      <w:tr w:rsidR="00AF260E" w:rsidRPr="008565E6" w14:paraId="212FCEDF" w14:textId="77777777" w:rsidTr="00C22B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30"/>
        </w:trPr>
        <w:tc>
          <w:tcPr>
            <w:tcW w:w="703" w:type="dxa"/>
            <w:gridSpan w:val="2"/>
            <w:vMerge/>
            <w:tcBorders>
              <w:top w:val="single" w:sz="4" w:space="0" w:color="auto"/>
              <w:left w:val="single" w:sz="4" w:space="0" w:color="auto"/>
              <w:bottom w:val="single" w:sz="4" w:space="0" w:color="000000"/>
              <w:right w:val="single" w:sz="4" w:space="0" w:color="auto"/>
            </w:tcBorders>
            <w:vAlign w:val="center"/>
          </w:tcPr>
          <w:p w14:paraId="273212A1" w14:textId="77777777" w:rsidR="00AF260E" w:rsidRPr="008565E6" w:rsidRDefault="00AF260E" w:rsidP="00C22B9C">
            <w:pPr>
              <w:rPr>
                <w:rFonts w:eastAsia="MS Minngs"/>
                <w:sz w:val="18"/>
                <w:szCs w:val="18"/>
              </w:rPr>
            </w:pPr>
          </w:p>
        </w:tc>
        <w:tc>
          <w:tcPr>
            <w:tcW w:w="1136" w:type="dxa"/>
            <w:gridSpan w:val="2"/>
            <w:vMerge/>
            <w:tcBorders>
              <w:top w:val="single" w:sz="4" w:space="0" w:color="auto"/>
              <w:left w:val="single" w:sz="4" w:space="0" w:color="auto"/>
              <w:bottom w:val="single" w:sz="4" w:space="0" w:color="000000"/>
              <w:right w:val="single" w:sz="4" w:space="0" w:color="auto"/>
            </w:tcBorders>
            <w:vAlign w:val="center"/>
          </w:tcPr>
          <w:p w14:paraId="47016036" w14:textId="77777777" w:rsidR="00AF260E" w:rsidRPr="008565E6" w:rsidRDefault="00AF260E" w:rsidP="00C22B9C">
            <w:pPr>
              <w:rPr>
                <w:rFonts w:eastAsia="MS Minngs"/>
                <w:sz w:val="18"/>
                <w:szCs w:val="18"/>
              </w:rPr>
            </w:pPr>
          </w:p>
        </w:tc>
        <w:tc>
          <w:tcPr>
            <w:tcW w:w="1212" w:type="dxa"/>
            <w:vMerge/>
            <w:tcBorders>
              <w:left w:val="single" w:sz="4" w:space="0" w:color="auto"/>
              <w:bottom w:val="single" w:sz="4" w:space="0" w:color="auto"/>
              <w:right w:val="single" w:sz="4" w:space="0" w:color="auto"/>
            </w:tcBorders>
            <w:vAlign w:val="center"/>
          </w:tcPr>
          <w:p w14:paraId="1AD4DA86" w14:textId="77777777" w:rsidR="00AF260E" w:rsidRPr="008565E6" w:rsidRDefault="00AF260E" w:rsidP="00C22B9C">
            <w:pPr>
              <w:rPr>
                <w:rFonts w:eastAsia="MS Minngs"/>
                <w:sz w:val="18"/>
                <w:szCs w:val="18"/>
              </w:rPr>
            </w:pPr>
          </w:p>
        </w:tc>
        <w:tc>
          <w:tcPr>
            <w:tcW w:w="1080" w:type="dxa"/>
            <w:gridSpan w:val="3"/>
            <w:vMerge/>
            <w:tcBorders>
              <w:left w:val="single" w:sz="4" w:space="0" w:color="auto"/>
              <w:bottom w:val="single" w:sz="4" w:space="0" w:color="auto"/>
              <w:right w:val="single" w:sz="4" w:space="0" w:color="auto"/>
            </w:tcBorders>
            <w:vAlign w:val="center"/>
          </w:tcPr>
          <w:p w14:paraId="72D01786" w14:textId="77777777" w:rsidR="00AF260E" w:rsidRPr="008565E6" w:rsidRDefault="00AF260E" w:rsidP="00C22B9C">
            <w:pPr>
              <w:rPr>
                <w:rFonts w:eastAsia="MS Minngs"/>
                <w:sz w:val="18"/>
                <w:szCs w:val="18"/>
              </w:rPr>
            </w:pPr>
          </w:p>
        </w:tc>
        <w:tc>
          <w:tcPr>
            <w:tcW w:w="1080" w:type="dxa"/>
            <w:gridSpan w:val="5"/>
            <w:vMerge/>
            <w:tcBorders>
              <w:left w:val="single" w:sz="4" w:space="0" w:color="auto"/>
              <w:bottom w:val="single" w:sz="4" w:space="0" w:color="auto"/>
              <w:right w:val="single" w:sz="4" w:space="0" w:color="auto"/>
            </w:tcBorders>
            <w:vAlign w:val="center"/>
          </w:tcPr>
          <w:p w14:paraId="34236F82" w14:textId="77777777" w:rsidR="00AF260E" w:rsidRPr="008565E6" w:rsidRDefault="00AF260E" w:rsidP="00C22B9C">
            <w:pPr>
              <w:rPr>
                <w:rFonts w:eastAsia="MS Minngs"/>
                <w:sz w:val="18"/>
                <w:szCs w:val="18"/>
              </w:rPr>
            </w:pPr>
          </w:p>
        </w:tc>
        <w:tc>
          <w:tcPr>
            <w:tcW w:w="1440" w:type="dxa"/>
            <w:gridSpan w:val="7"/>
            <w:vMerge/>
            <w:tcBorders>
              <w:top w:val="single" w:sz="4" w:space="0" w:color="auto"/>
              <w:left w:val="single" w:sz="4" w:space="0" w:color="auto"/>
              <w:bottom w:val="single" w:sz="4" w:space="0" w:color="000000"/>
              <w:right w:val="single" w:sz="4" w:space="0" w:color="auto"/>
            </w:tcBorders>
            <w:vAlign w:val="center"/>
          </w:tcPr>
          <w:p w14:paraId="4E79A36B" w14:textId="77777777" w:rsidR="00AF260E" w:rsidRPr="008565E6" w:rsidRDefault="00AF260E" w:rsidP="00C22B9C">
            <w:pPr>
              <w:rPr>
                <w:rFonts w:eastAsia="MS Minngs"/>
                <w:sz w:val="18"/>
                <w:szCs w:val="18"/>
              </w:rPr>
            </w:pPr>
          </w:p>
        </w:tc>
        <w:tc>
          <w:tcPr>
            <w:tcW w:w="1620" w:type="dxa"/>
            <w:gridSpan w:val="5"/>
            <w:vMerge/>
            <w:tcBorders>
              <w:top w:val="single" w:sz="4" w:space="0" w:color="auto"/>
              <w:left w:val="single" w:sz="4" w:space="0" w:color="auto"/>
              <w:bottom w:val="single" w:sz="4" w:space="0" w:color="000000"/>
              <w:right w:val="single" w:sz="4" w:space="0" w:color="auto"/>
            </w:tcBorders>
            <w:vAlign w:val="center"/>
          </w:tcPr>
          <w:p w14:paraId="2B7F2DDE" w14:textId="77777777" w:rsidR="00AF260E" w:rsidRPr="008565E6" w:rsidRDefault="00AF260E" w:rsidP="00C22B9C">
            <w:pPr>
              <w:rPr>
                <w:rFonts w:eastAsia="MS Minngs"/>
                <w:sz w:val="18"/>
                <w:szCs w:val="18"/>
              </w:rPr>
            </w:pPr>
          </w:p>
        </w:tc>
        <w:tc>
          <w:tcPr>
            <w:tcW w:w="1440" w:type="dxa"/>
            <w:gridSpan w:val="5"/>
            <w:vMerge/>
            <w:tcBorders>
              <w:top w:val="single" w:sz="4" w:space="0" w:color="auto"/>
              <w:left w:val="single" w:sz="4" w:space="0" w:color="auto"/>
              <w:bottom w:val="single" w:sz="4" w:space="0" w:color="000000"/>
              <w:right w:val="single" w:sz="4" w:space="0" w:color="auto"/>
            </w:tcBorders>
            <w:vAlign w:val="center"/>
          </w:tcPr>
          <w:p w14:paraId="490F6A00" w14:textId="77777777" w:rsidR="00AF260E" w:rsidRPr="008565E6" w:rsidRDefault="00AF260E" w:rsidP="00C22B9C">
            <w:pPr>
              <w:rPr>
                <w:rFonts w:eastAsia="MS Minngs"/>
                <w:sz w:val="18"/>
                <w:szCs w:val="18"/>
              </w:rPr>
            </w:pPr>
          </w:p>
        </w:tc>
        <w:tc>
          <w:tcPr>
            <w:tcW w:w="1440" w:type="dxa"/>
            <w:gridSpan w:val="8"/>
            <w:vMerge/>
            <w:tcBorders>
              <w:top w:val="single" w:sz="4" w:space="0" w:color="auto"/>
              <w:left w:val="single" w:sz="4" w:space="0" w:color="auto"/>
              <w:bottom w:val="single" w:sz="4" w:space="0" w:color="000000"/>
              <w:right w:val="single" w:sz="4" w:space="0" w:color="auto"/>
            </w:tcBorders>
            <w:vAlign w:val="center"/>
          </w:tcPr>
          <w:p w14:paraId="6F625F5C" w14:textId="77777777" w:rsidR="00AF260E" w:rsidRPr="008565E6" w:rsidRDefault="00AF260E" w:rsidP="00C22B9C">
            <w:pPr>
              <w:rPr>
                <w:rFonts w:eastAsia="MS Minngs"/>
                <w:sz w:val="18"/>
                <w:szCs w:val="18"/>
              </w:rPr>
            </w:pPr>
          </w:p>
        </w:tc>
        <w:tc>
          <w:tcPr>
            <w:tcW w:w="900" w:type="dxa"/>
            <w:gridSpan w:val="5"/>
            <w:tcBorders>
              <w:top w:val="nil"/>
              <w:left w:val="nil"/>
              <w:bottom w:val="single" w:sz="4" w:space="0" w:color="auto"/>
              <w:right w:val="single" w:sz="4" w:space="0" w:color="auto"/>
            </w:tcBorders>
            <w:shd w:val="clear" w:color="auto" w:fill="auto"/>
            <w:noWrap/>
            <w:vAlign w:val="bottom"/>
          </w:tcPr>
          <w:p w14:paraId="2BF132B3" w14:textId="77777777" w:rsidR="00AF260E" w:rsidRPr="008565E6" w:rsidRDefault="00AF260E" w:rsidP="00C22B9C">
            <w:pPr>
              <w:jc w:val="center"/>
              <w:rPr>
                <w:rFonts w:eastAsia="MS Minngs"/>
                <w:sz w:val="18"/>
                <w:szCs w:val="18"/>
              </w:rPr>
            </w:pPr>
            <w:r w:rsidRPr="008565E6">
              <w:rPr>
                <w:rFonts w:eastAsia="MS Minngs"/>
                <w:sz w:val="18"/>
                <w:szCs w:val="18"/>
              </w:rPr>
              <w:t>a</w:t>
            </w:r>
          </w:p>
        </w:tc>
        <w:tc>
          <w:tcPr>
            <w:tcW w:w="981" w:type="dxa"/>
            <w:gridSpan w:val="9"/>
            <w:tcBorders>
              <w:top w:val="nil"/>
              <w:left w:val="nil"/>
              <w:bottom w:val="single" w:sz="4" w:space="0" w:color="auto"/>
              <w:right w:val="single" w:sz="4" w:space="0" w:color="auto"/>
            </w:tcBorders>
            <w:shd w:val="clear" w:color="auto" w:fill="auto"/>
            <w:noWrap/>
            <w:vAlign w:val="bottom"/>
          </w:tcPr>
          <w:p w14:paraId="5F32D49E" w14:textId="77777777" w:rsidR="00AF260E" w:rsidRPr="008565E6" w:rsidRDefault="00AF260E" w:rsidP="00C22B9C">
            <w:pPr>
              <w:jc w:val="center"/>
              <w:rPr>
                <w:rFonts w:eastAsia="MS Minngs"/>
                <w:sz w:val="18"/>
                <w:szCs w:val="18"/>
              </w:rPr>
            </w:pPr>
            <w:r w:rsidRPr="008565E6">
              <w:rPr>
                <w:rFonts w:eastAsia="MS Minngs"/>
                <w:sz w:val="18"/>
                <w:szCs w:val="18"/>
              </w:rPr>
              <w:t>b</w:t>
            </w:r>
          </w:p>
        </w:tc>
        <w:tc>
          <w:tcPr>
            <w:tcW w:w="819" w:type="dxa"/>
            <w:gridSpan w:val="4"/>
            <w:tcBorders>
              <w:top w:val="nil"/>
              <w:left w:val="nil"/>
              <w:bottom w:val="single" w:sz="4" w:space="0" w:color="auto"/>
              <w:right w:val="single" w:sz="4" w:space="0" w:color="auto"/>
            </w:tcBorders>
            <w:shd w:val="clear" w:color="auto" w:fill="auto"/>
            <w:noWrap/>
            <w:vAlign w:val="bottom"/>
          </w:tcPr>
          <w:p w14:paraId="3C139833" w14:textId="77777777" w:rsidR="00AF260E" w:rsidRPr="008565E6" w:rsidRDefault="00AF260E" w:rsidP="00C22B9C">
            <w:pPr>
              <w:jc w:val="center"/>
              <w:rPr>
                <w:rFonts w:eastAsia="MS Minngs"/>
                <w:sz w:val="18"/>
                <w:szCs w:val="18"/>
              </w:rPr>
            </w:pPr>
            <w:r w:rsidRPr="008565E6">
              <w:rPr>
                <w:rFonts w:eastAsia="MS Minngs"/>
                <w:sz w:val="18"/>
                <w:szCs w:val="18"/>
              </w:rPr>
              <w:t>c</w:t>
            </w:r>
          </w:p>
        </w:tc>
        <w:tc>
          <w:tcPr>
            <w:tcW w:w="900" w:type="dxa"/>
            <w:gridSpan w:val="5"/>
            <w:tcBorders>
              <w:top w:val="nil"/>
              <w:left w:val="nil"/>
              <w:bottom w:val="single" w:sz="4" w:space="0" w:color="auto"/>
              <w:right w:val="single" w:sz="4" w:space="0" w:color="auto"/>
            </w:tcBorders>
            <w:shd w:val="clear" w:color="auto" w:fill="auto"/>
            <w:noWrap/>
            <w:vAlign w:val="bottom"/>
          </w:tcPr>
          <w:p w14:paraId="56C2BE75" w14:textId="77777777" w:rsidR="00AF260E" w:rsidRPr="008565E6" w:rsidRDefault="00AF260E" w:rsidP="00C22B9C">
            <w:pPr>
              <w:jc w:val="center"/>
              <w:rPr>
                <w:rFonts w:eastAsia="MS Minngs"/>
                <w:sz w:val="18"/>
                <w:szCs w:val="18"/>
              </w:rPr>
            </w:pPr>
            <w:r w:rsidRPr="008565E6">
              <w:rPr>
                <w:rFonts w:eastAsia="MS Minngs"/>
                <w:sz w:val="18"/>
                <w:szCs w:val="18"/>
              </w:rPr>
              <w:t>d</w:t>
            </w:r>
          </w:p>
        </w:tc>
        <w:tc>
          <w:tcPr>
            <w:tcW w:w="987" w:type="dxa"/>
            <w:gridSpan w:val="4"/>
            <w:tcBorders>
              <w:top w:val="nil"/>
              <w:left w:val="nil"/>
              <w:bottom w:val="single" w:sz="4" w:space="0" w:color="auto"/>
              <w:right w:val="single" w:sz="4" w:space="0" w:color="auto"/>
            </w:tcBorders>
            <w:shd w:val="clear" w:color="auto" w:fill="auto"/>
            <w:noWrap/>
            <w:vAlign w:val="bottom"/>
          </w:tcPr>
          <w:p w14:paraId="081177DB" w14:textId="77777777" w:rsidR="00AF260E" w:rsidRPr="008565E6" w:rsidRDefault="00AF260E" w:rsidP="00C22B9C">
            <w:pPr>
              <w:jc w:val="center"/>
              <w:rPr>
                <w:rFonts w:eastAsia="MS Minngs"/>
                <w:sz w:val="18"/>
                <w:szCs w:val="18"/>
              </w:rPr>
            </w:pPr>
            <w:r w:rsidRPr="008565E6">
              <w:rPr>
                <w:rFonts w:eastAsia="MS Minngs"/>
                <w:sz w:val="18"/>
                <w:szCs w:val="18"/>
              </w:rPr>
              <w:t>e</w:t>
            </w:r>
          </w:p>
        </w:tc>
      </w:tr>
      <w:tr w:rsidR="00AF260E" w:rsidRPr="008565E6" w14:paraId="3F841F17" w14:textId="77777777" w:rsidTr="00C22B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48"/>
        </w:trPr>
        <w:tc>
          <w:tcPr>
            <w:tcW w:w="703" w:type="dxa"/>
            <w:gridSpan w:val="2"/>
            <w:tcBorders>
              <w:top w:val="nil"/>
              <w:left w:val="single" w:sz="4" w:space="0" w:color="auto"/>
              <w:bottom w:val="single" w:sz="4" w:space="0" w:color="auto"/>
              <w:right w:val="single" w:sz="4" w:space="0" w:color="auto"/>
            </w:tcBorders>
            <w:shd w:val="clear" w:color="auto" w:fill="auto"/>
            <w:vAlign w:val="center"/>
          </w:tcPr>
          <w:p w14:paraId="42201156" w14:textId="77777777" w:rsidR="00AF260E" w:rsidRPr="008565E6" w:rsidRDefault="00AF260E" w:rsidP="00C22B9C">
            <w:pPr>
              <w:jc w:val="center"/>
              <w:rPr>
                <w:rFonts w:eastAsia="MS Minngs"/>
                <w:b/>
                <w:bCs/>
                <w:sz w:val="18"/>
                <w:szCs w:val="18"/>
              </w:rPr>
            </w:pPr>
            <w:r w:rsidRPr="008565E6">
              <w:rPr>
                <w:rFonts w:eastAsia="MS Minngs"/>
                <w:b/>
                <w:bCs/>
                <w:sz w:val="18"/>
                <w:szCs w:val="18"/>
              </w:rPr>
              <w:t xml:space="preserve">Година </w:t>
            </w:r>
          </w:p>
          <w:p w14:paraId="6345DF4A" w14:textId="77777777" w:rsidR="00AF260E" w:rsidRPr="008565E6" w:rsidRDefault="00AF260E" w:rsidP="00C22B9C">
            <w:pPr>
              <w:jc w:val="center"/>
              <w:rPr>
                <w:rFonts w:eastAsia="MS Minngs"/>
                <w:b/>
                <w:bCs/>
                <w:sz w:val="18"/>
                <w:szCs w:val="18"/>
              </w:rPr>
            </w:pPr>
            <w:r>
              <w:rPr>
                <w:rFonts w:eastAsia="MS Minngs"/>
                <w:b/>
                <w:bCs/>
                <w:sz w:val="18"/>
                <w:szCs w:val="18"/>
              </w:rPr>
              <w:t>„Х“</w:t>
            </w:r>
          </w:p>
        </w:tc>
        <w:tc>
          <w:tcPr>
            <w:tcW w:w="1136" w:type="dxa"/>
            <w:gridSpan w:val="2"/>
            <w:tcBorders>
              <w:top w:val="nil"/>
              <w:left w:val="nil"/>
              <w:bottom w:val="single" w:sz="4" w:space="0" w:color="auto"/>
              <w:right w:val="single" w:sz="4" w:space="0" w:color="auto"/>
            </w:tcBorders>
            <w:shd w:val="clear" w:color="auto" w:fill="auto"/>
            <w:vAlign w:val="bottom"/>
          </w:tcPr>
          <w:p w14:paraId="0A940BED" w14:textId="77777777" w:rsidR="00AF260E" w:rsidRPr="008565E6" w:rsidRDefault="00AF260E" w:rsidP="00C22B9C">
            <w:pPr>
              <w:rPr>
                <w:rFonts w:eastAsia="MS Minngs"/>
                <w:sz w:val="18"/>
                <w:szCs w:val="18"/>
              </w:rPr>
            </w:pPr>
            <w:r w:rsidRPr="008565E6">
              <w:rPr>
                <w:rFonts w:eastAsia="MS Minngs"/>
                <w:sz w:val="18"/>
                <w:szCs w:val="18"/>
              </w:rPr>
              <w:t> </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bottom"/>
          </w:tcPr>
          <w:p w14:paraId="6C9A481B" w14:textId="77777777" w:rsidR="00AF260E" w:rsidRPr="008565E6" w:rsidRDefault="00AF260E" w:rsidP="00C22B9C">
            <w:pPr>
              <w:rPr>
                <w:rFonts w:eastAsia="MS Minngs"/>
                <w:sz w:val="18"/>
                <w:szCs w:val="18"/>
              </w:rPr>
            </w:pPr>
          </w:p>
        </w:tc>
        <w:tc>
          <w:tcPr>
            <w:tcW w:w="10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5CD18CF" w14:textId="77777777" w:rsidR="00AF260E" w:rsidRPr="008565E6" w:rsidRDefault="00AF260E" w:rsidP="00C22B9C">
            <w:pPr>
              <w:rPr>
                <w:rFonts w:eastAsia="MS Minngs"/>
                <w:sz w:val="18"/>
                <w:szCs w:val="18"/>
              </w:rPr>
            </w:pPr>
          </w:p>
        </w:tc>
        <w:tc>
          <w:tcPr>
            <w:tcW w:w="108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583DB7B5" w14:textId="77777777" w:rsidR="00AF260E" w:rsidRPr="008565E6" w:rsidRDefault="00AF260E" w:rsidP="00C22B9C">
            <w:pPr>
              <w:rPr>
                <w:rFonts w:eastAsia="MS Minngs"/>
                <w:sz w:val="18"/>
                <w:szCs w:val="18"/>
              </w:rPr>
            </w:pPr>
          </w:p>
        </w:tc>
        <w:tc>
          <w:tcPr>
            <w:tcW w:w="1440" w:type="dxa"/>
            <w:gridSpan w:val="7"/>
            <w:tcBorders>
              <w:top w:val="nil"/>
              <w:left w:val="nil"/>
              <w:bottom w:val="single" w:sz="4" w:space="0" w:color="auto"/>
              <w:right w:val="single" w:sz="4" w:space="0" w:color="auto"/>
            </w:tcBorders>
            <w:shd w:val="clear" w:color="auto" w:fill="auto"/>
            <w:noWrap/>
            <w:vAlign w:val="bottom"/>
          </w:tcPr>
          <w:p w14:paraId="52BD73FE" w14:textId="77777777" w:rsidR="00AF260E" w:rsidRPr="008565E6" w:rsidRDefault="00AF260E" w:rsidP="00C22B9C">
            <w:pPr>
              <w:rPr>
                <w:rFonts w:eastAsia="MS Minngs"/>
                <w:sz w:val="18"/>
                <w:szCs w:val="18"/>
              </w:rPr>
            </w:pPr>
            <w:r w:rsidRPr="008565E6">
              <w:rPr>
                <w:rFonts w:eastAsia="MS Minngs"/>
                <w:sz w:val="18"/>
                <w:szCs w:val="18"/>
              </w:rPr>
              <w:t> </w:t>
            </w:r>
          </w:p>
        </w:tc>
        <w:tc>
          <w:tcPr>
            <w:tcW w:w="1620" w:type="dxa"/>
            <w:gridSpan w:val="5"/>
            <w:tcBorders>
              <w:top w:val="nil"/>
              <w:left w:val="nil"/>
              <w:bottom w:val="single" w:sz="4" w:space="0" w:color="auto"/>
              <w:right w:val="single" w:sz="4" w:space="0" w:color="auto"/>
            </w:tcBorders>
            <w:shd w:val="clear" w:color="auto" w:fill="auto"/>
            <w:noWrap/>
            <w:vAlign w:val="bottom"/>
          </w:tcPr>
          <w:p w14:paraId="4917BDED" w14:textId="77777777" w:rsidR="00AF260E" w:rsidRPr="008565E6" w:rsidRDefault="00AF260E" w:rsidP="00C22B9C">
            <w:pPr>
              <w:rPr>
                <w:rFonts w:eastAsia="MS Minngs"/>
                <w:sz w:val="18"/>
                <w:szCs w:val="18"/>
              </w:rPr>
            </w:pPr>
            <w:r w:rsidRPr="008565E6">
              <w:rPr>
                <w:rFonts w:eastAsia="MS Minngs"/>
                <w:sz w:val="18"/>
                <w:szCs w:val="18"/>
              </w:rPr>
              <w:t> </w:t>
            </w:r>
          </w:p>
        </w:tc>
        <w:tc>
          <w:tcPr>
            <w:tcW w:w="1440" w:type="dxa"/>
            <w:gridSpan w:val="5"/>
            <w:tcBorders>
              <w:top w:val="nil"/>
              <w:left w:val="nil"/>
              <w:bottom w:val="single" w:sz="4" w:space="0" w:color="auto"/>
              <w:right w:val="single" w:sz="4" w:space="0" w:color="auto"/>
            </w:tcBorders>
            <w:shd w:val="clear" w:color="auto" w:fill="auto"/>
            <w:noWrap/>
            <w:vAlign w:val="bottom"/>
          </w:tcPr>
          <w:p w14:paraId="2EDE0118" w14:textId="77777777" w:rsidR="00AF260E" w:rsidRPr="008565E6" w:rsidRDefault="00AF260E" w:rsidP="00C22B9C">
            <w:pPr>
              <w:rPr>
                <w:rFonts w:eastAsia="MS Minngs"/>
                <w:sz w:val="18"/>
                <w:szCs w:val="18"/>
              </w:rPr>
            </w:pPr>
            <w:r w:rsidRPr="008565E6">
              <w:rPr>
                <w:rFonts w:eastAsia="MS Minngs"/>
                <w:bCs/>
                <w:sz w:val="18"/>
                <w:szCs w:val="18"/>
              </w:rPr>
              <w:t> </w:t>
            </w:r>
          </w:p>
        </w:tc>
        <w:tc>
          <w:tcPr>
            <w:tcW w:w="1440" w:type="dxa"/>
            <w:gridSpan w:val="8"/>
            <w:tcBorders>
              <w:top w:val="nil"/>
              <w:left w:val="nil"/>
              <w:bottom w:val="single" w:sz="4" w:space="0" w:color="auto"/>
              <w:right w:val="single" w:sz="4" w:space="0" w:color="auto"/>
            </w:tcBorders>
            <w:shd w:val="clear" w:color="auto" w:fill="auto"/>
            <w:noWrap/>
            <w:vAlign w:val="bottom"/>
          </w:tcPr>
          <w:p w14:paraId="15DCC0F3" w14:textId="77777777" w:rsidR="00AF260E" w:rsidRPr="008565E6" w:rsidRDefault="00AF260E" w:rsidP="00C22B9C">
            <w:pPr>
              <w:rPr>
                <w:rFonts w:eastAsia="MS Minngs"/>
                <w:sz w:val="18"/>
                <w:szCs w:val="18"/>
              </w:rPr>
            </w:pPr>
            <w:r w:rsidRPr="008565E6">
              <w:rPr>
                <w:rFonts w:eastAsia="MS Minngs"/>
                <w:bCs/>
                <w:sz w:val="18"/>
                <w:szCs w:val="18"/>
              </w:rPr>
              <w:t> </w:t>
            </w:r>
          </w:p>
        </w:tc>
        <w:tc>
          <w:tcPr>
            <w:tcW w:w="900" w:type="dxa"/>
            <w:gridSpan w:val="5"/>
            <w:tcBorders>
              <w:top w:val="nil"/>
              <w:left w:val="nil"/>
              <w:bottom w:val="single" w:sz="4" w:space="0" w:color="auto"/>
              <w:right w:val="single" w:sz="4" w:space="0" w:color="auto"/>
            </w:tcBorders>
            <w:shd w:val="clear" w:color="auto" w:fill="auto"/>
            <w:vAlign w:val="bottom"/>
          </w:tcPr>
          <w:p w14:paraId="50E2EBD7" w14:textId="77777777" w:rsidR="00AF260E" w:rsidRPr="008565E6" w:rsidRDefault="00AF260E" w:rsidP="00C22B9C">
            <w:pPr>
              <w:jc w:val="center"/>
              <w:rPr>
                <w:rFonts w:eastAsia="MS Minngs"/>
                <w:sz w:val="18"/>
                <w:szCs w:val="18"/>
              </w:rPr>
            </w:pPr>
            <w:r w:rsidRPr="008565E6">
              <w:rPr>
                <w:rFonts w:eastAsia="MS Minngs"/>
                <w:sz w:val="18"/>
                <w:szCs w:val="18"/>
              </w:rPr>
              <w:t> </w:t>
            </w:r>
          </w:p>
        </w:tc>
        <w:tc>
          <w:tcPr>
            <w:tcW w:w="981" w:type="dxa"/>
            <w:gridSpan w:val="9"/>
            <w:tcBorders>
              <w:top w:val="nil"/>
              <w:left w:val="nil"/>
              <w:bottom w:val="single" w:sz="4" w:space="0" w:color="auto"/>
              <w:right w:val="single" w:sz="4" w:space="0" w:color="auto"/>
            </w:tcBorders>
            <w:shd w:val="clear" w:color="auto" w:fill="auto"/>
            <w:vAlign w:val="bottom"/>
          </w:tcPr>
          <w:p w14:paraId="2C7E6E79" w14:textId="77777777" w:rsidR="00AF260E" w:rsidRPr="008565E6" w:rsidRDefault="00AF260E" w:rsidP="00C22B9C">
            <w:pPr>
              <w:jc w:val="center"/>
              <w:rPr>
                <w:rFonts w:eastAsia="MS Minngs"/>
                <w:sz w:val="18"/>
                <w:szCs w:val="18"/>
              </w:rPr>
            </w:pPr>
            <w:r w:rsidRPr="008565E6">
              <w:rPr>
                <w:rFonts w:eastAsia="MS Minngs"/>
                <w:sz w:val="18"/>
                <w:szCs w:val="18"/>
              </w:rPr>
              <w:t> </w:t>
            </w:r>
          </w:p>
        </w:tc>
        <w:tc>
          <w:tcPr>
            <w:tcW w:w="819" w:type="dxa"/>
            <w:gridSpan w:val="4"/>
            <w:tcBorders>
              <w:top w:val="nil"/>
              <w:left w:val="nil"/>
              <w:bottom w:val="single" w:sz="4" w:space="0" w:color="auto"/>
              <w:right w:val="single" w:sz="4" w:space="0" w:color="auto"/>
            </w:tcBorders>
            <w:shd w:val="clear" w:color="auto" w:fill="auto"/>
            <w:vAlign w:val="bottom"/>
          </w:tcPr>
          <w:p w14:paraId="0960E9DB" w14:textId="77777777" w:rsidR="00AF260E" w:rsidRPr="008565E6" w:rsidRDefault="00AF260E" w:rsidP="00C22B9C">
            <w:pPr>
              <w:jc w:val="center"/>
              <w:rPr>
                <w:rFonts w:eastAsia="MS Minngs"/>
                <w:sz w:val="18"/>
                <w:szCs w:val="18"/>
              </w:rPr>
            </w:pPr>
            <w:r w:rsidRPr="008565E6">
              <w:rPr>
                <w:rFonts w:eastAsia="MS Minngs"/>
                <w:sz w:val="18"/>
                <w:szCs w:val="18"/>
              </w:rPr>
              <w:t> </w:t>
            </w:r>
          </w:p>
        </w:tc>
        <w:tc>
          <w:tcPr>
            <w:tcW w:w="900" w:type="dxa"/>
            <w:gridSpan w:val="5"/>
            <w:tcBorders>
              <w:top w:val="nil"/>
              <w:left w:val="nil"/>
              <w:bottom w:val="single" w:sz="4" w:space="0" w:color="auto"/>
              <w:right w:val="single" w:sz="4" w:space="0" w:color="auto"/>
            </w:tcBorders>
            <w:shd w:val="clear" w:color="auto" w:fill="auto"/>
            <w:vAlign w:val="bottom"/>
          </w:tcPr>
          <w:p w14:paraId="65F83E7D" w14:textId="77777777" w:rsidR="00AF260E" w:rsidRPr="008565E6" w:rsidRDefault="00AF260E" w:rsidP="00C22B9C">
            <w:pPr>
              <w:jc w:val="center"/>
              <w:rPr>
                <w:rFonts w:eastAsia="MS Minngs"/>
                <w:sz w:val="18"/>
                <w:szCs w:val="18"/>
              </w:rPr>
            </w:pPr>
            <w:r w:rsidRPr="008565E6">
              <w:rPr>
                <w:rFonts w:eastAsia="MS Minngs"/>
                <w:sz w:val="18"/>
                <w:szCs w:val="18"/>
              </w:rPr>
              <w:t> </w:t>
            </w:r>
          </w:p>
        </w:tc>
        <w:tc>
          <w:tcPr>
            <w:tcW w:w="987" w:type="dxa"/>
            <w:gridSpan w:val="4"/>
            <w:tcBorders>
              <w:top w:val="nil"/>
              <w:left w:val="nil"/>
              <w:bottom w:val="single" w:sz="4" w:space="0" w:color="auto"/>
              <w:right w:val="single" w:sz="4" w:space="0" w:color="auto"/>
            </w:tcBorders>
            <w:shd w:val="clear" w:color="auto" w:fill="auto"/>
            <w:vAlign w:val="bottom"/>
          </w:tcPr>
          <w:p w14:paraId="7F8229A2" w14:textId="77777777" w:rsidR="00AF260E" w:rsidRPr="008565E6" w:rsidRDefault="00AF260E" w:rsidP="00C22B9C">
            <w:pPr>
              <w:jc w:val="center"/>
              <w:rPr>
                <w:rFonts w:eastAsia="MS Minngs"/>
                <w:sz w:val="18"/>
                <w:szCs w:val="18"/>
              </w:rPr>
            </w:pPr>
            <w:r w:rsidRPr="008565E6">
              <w:rPr>
                <w:rFonts w:eastAsia="MS Minngs"/>
                <w:sz w:val="18"/>
                <w:szCs w:val="18"/>
              </w:rPr>
              <w:t> </w:t>
            </w:r>
          </w:p>
        </w:tc>
      </w:tr>
      <w:tr w:rsidR="00AF260E" w:rsidRPr="008565E6" w14:paraId="34E99CC0" w14:textId="77777777" w:rsidTr="00C22B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638"/>
        </w:trPr>
        <w:tc>
          <w:tcPr>
            <w:tcW w:w="703" w:type="dxa"/>
            <w:gridSpan w:val="2"/>
            <w:tcBorders>
              <w:top w:val="nil"/>
              <w:left w:val="single" w:sz="4" w:space="0" w:color="auto"/>
              <w:bottom w:val="single" w:sz="4" w:space="0" w:color="auto"/>
              <w:right w:val="single" w:sz="4" w:space="0" w:color="auto"/>
            </w:tcBorders>
            <w:shd w:val="clear" w:color="auto" w:fill="auto"/>
            <w:vAlign w:val="center"/>
          </w:tcPr>
          <w:p w14:paraId="4AA99D21" w14:textId="77777777" w:rsidR="00AF260E" w:rsidRPr="008565E6" w:rsidRDefault="00AF260E" w:rsidP="00C22B9C">
            <w:pPr>
              <w:jc w:val="center"/>
              <w:rPr>
                <w:rFonts w:eastAsia="MS Minngs"/>
                <w:b/>
                <w:bCs/>
                <w:sz w:val="18"/>
                <w:szCs w:val="18"/>
              </w:rPr>
            </w:pPr>
            <w:r w:rsidRPr="008565E6">
              <w:rPr>
                <w:rFonts w:eastAsia="MS Minngs"/>
                <w:b/>
                <w:bCs/>
                <w:sz w:val="18"/>
                <w:szCs w:val="18"/>
              </w:rPr>
              <w:t>Година</w:t>
            </w:r>
            <w:r w:rsidRPr="008565E6">
              <w:rPr>
                <w:rFonts w:eastAsia="MS Minngs"/>
                <w:b/>
                <w:bCs/>
                <w:sz w:val="18"/>
                <w:szCs w:val="18"/>
              </w:rPr>
              <w:br/>
            </w:r>
            <w:r>
              <w:rPr>
                <w:rFonts w:eastAsia="MS Minngs"/>
                <w:b/>
                <w:bCs/>
                <w:sz w:val="18"/>
                <w:szCs w:val="18"/>
              </w:rPr>
              <w:t>„Х-1“</w:t>
            </w:r>
          </w:p>
        </w:tc>
        <w:tc>
          <w:tcPr>
            <w:tcW w:w="1136" w:type="dxa"/>
            <w:gridSpan w:val="2"/>
            <w:tcBorders>
              <w:top w:val="nil"/>
              <w:left w:val="nil"/>
              <w:bottom w:val="single" w:sz="4" w:space="0" w:color="auto"/>
              <w:right w:val="single" w:sz="4" w:space="0" w:color="auto"/>
            </w:tcBorders>
            <w:shd w:val="clear" w:color="auto" w:fill="auto"/>
            <w:vAlign w:val="bottom"/>
          </w:tcPr>
          <w:p w14:paraId="67FDEAC7" w14:textId="77777777" w:rsidR="00AF260E" w:rsidRPr="008565E6" w:rsidRDefault="00AF260E" w:rsidP="00C22B9C">
            <w:pPr>
              <w:rPr>
                <w:rFonts w:eastAsia="MS Minngs"/>
                <w:sz w:val="18"/>
                <w:szCs w:val="18"/>
              </w:rPr>
            </w:pPr>
            <w:r w:rsidRPr="008565E6">
              <w:rPr>
                <w:rFonts w:eastAsia="MS Minngs"/>
                <w:sz w:val="18"/>
                <w:szCs w:val="18"/>
              </w:rPr>
              <w:t> </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bottom"/>
          </w:tcPr>
          <w:p w14:paraId="1324D4CC" w14:textId="77777777" w:rsidR="00AF260E" w:rsidRPr="008565E6" w:rsidRDefault="00AF260E" w:rsidP="00C22B9C">
            <w:pPr>
              <w:rPr>
                <w:rFonts w:eastAsia="MS Minngs"/>
                <w:sz w:val="18"/>
                <w:szCs w:val="18"/>
              </w:rPr>
            </w:pPr>
          </w:p>
        </w:tc>
        <w:tc>
          <w:tcPr>
            <w:tcW w:w="10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7045D4C" w14:textId="77777777" w:rsidR="00AF260E" w:rsidRPr="008565E6" w:rsidRDefault="00AF260E" w:rsidP="00C22B9C">
            <w:pPr>
              <w:rPr>
                <w:rFonts w:eastAsia="MS Minngs"/>
                <w:sz w:val="18"/>
                <w:szCs w:val="18"/>
              </w:rPr>
            </w:pPr>
          </w:p>
        </w:tc>
        <w:tc>
          <w:tcPr>
            <w:tcW w:w="108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4D7BCF27" w14:textId="77777777" w:rsidR="00AF260E" w:rsidRPr="008565E6" w:rsidRDefault="00AF260E" w:rsidP="00C22B9C">
            <w:pPr>
              <w:rPr>
                <w:rFonts w:eastAsia="MS Minngs"/>
                <w:sz w:val="18"/>
                <w:szCs w:val="18"/>
              </w:rPr>
            </w:pPr>
          </w:p>
        </w:tc>
        <w:tc>
          <w:tcPr>
            <w:tcW w:w="1440" w:type="dxa"/>
            <w:gridSpan w:val="7"/>
            <w:tcBorders>
              <w:top w:val="nil"/>
              <w:left w:val="nil"/>
              <w:bottom w:val="single" w:sz="4" w:space="0" w:color="auto"/>
              <w:right w:val="single" w:sz="4" w:space="0" w:color="auto"/>
            </w:tcBorders>
            <w:shd w:val="clear" w:color="auto" w:fill="auto"/>
            <w:noWrap/>
            <w:vAlign w:val="bottom"/>
          </w:tcPr>
          <w:p w14:paraId="21C6DAE5" w14:textId="77777777" w:rsidR="00AF260E" w:rsidRPr="008565E6" w:rsidRDefault="00AF260E" w:rsidP="00C22B9C">
            <w:pPr>
              <w:rPr>
                <w:rFonts w:eastAsia="MS Minngs"/>
                <w:sz w:val="18"/>
                <w:szCs w:val="18"/>
              </w:rPr>
            </w:pPr>
            <w:r w:rsidRPr="008565E6">
              <w:rPr>
                <w:rFonts w:eastAsia="MS Minngs"/>
                <w:sz w:val="18"/>
                <w:szCs w:val="18"/>
              </w:rPr>
              <w:t> </w:t>
            </w:r>
          </w:p>
        </w:tc>
        <w:tc>
          <w:tcPr>
            <w:tcW w:w="1620" w:type="dxa"/>
            <w:gridSpan w:val="5"/>
            <w:tcBorders>
              <w:top w:val="nil"/>
              <w:left w:val="nil"/>
              <w:bottom w:val="single" w:sz="4" w:space="0" w:color="auto"/>
              <w:right w:val="single" w:sz="4" w:space="0" w:color="auto"/>
            </w:tcBorders>
            <w:shd w:val="clear" w:color="auto" w:fill="auto"/>
            <w:noWrap/>
            <w:vAlign w:val="bottom"/>
          </w:tcPr>
          <w:p w14:paraId="64C840DB" w14:textId="77777777" w:rsidR="00AF260E" w:rsidRPr="008565E6" w:rsidRDefault="00AF260E" w:rsidP="00C22B9C">
            <w:pPr>
              <w:rPr>
                <w:rFonts w:eastAsia="MS Minngs"/>
                <w:sz w:val="18"/>
                <w:szCs w:val="18"/>
              </w:rPr>
            </w:pPr>
            <w:r w:rsidRPr="008565E6">
              <w:rPr>
                <w:rFonts w:eastAsia="MS Minngs"/>
                <w:sz w:val="18"/>
                <w:szCs w:val="18"/>
              </w:rPr>
              <w:t> </w:t>
            </w:r>
          </w:p>
        </w:tc>
        <w:tc>
          <w:tcPr>
            <w:tcW w:w="1440" w:type="dxa"/>
            <w:gridSpan w:val="5"/>
            <w:tcBorders>
              <w:top w:val="nil"/>
              <w:left w:val="nil"/>
              <w:bottom w:val="single" w:sz="4" w:space="0" w:color="auto"/>
              <w:right w:val="single" w:sz="4" w:space="0" w:color="auto"/>
            </w:tcBorders>
            <w:shd w:val="clear" w:color="auto" w:fill="auto"/>
            <w:noWrap/>
            <w:vAlign w:val="bottom"/>
          </w:tcPr>
          <w:p w14:paraId="716CFE34" w14:textId="77777777" w:rsidR="00AF260E" w:rsidRPr="008565E6" w:rsidRDefault="00AF260E" w:rsidP="00C22B9C">
            <w:pPr>
              <w:rPr>
                <w:rFonts w:eastAsia="MS Minngs"/>
                <w:sz w:val="18"/>
                <w:szCs w:val="18"/>
              </w:rPr>
            </w:pPr>
            <w:r w:rsidRPr="008565E6">
              <w:rPr>
                <w:rFonts w:eastAsia="MS Minngs"/>
                <w:sz w:val="18"/>
                <w:szCs w:val="18"/>
              </w:rPr>
              <w:t> </w:t>
            </w:r>
          </w:p>
        </w:tc>
        <w:tc>
          <w:tcPr>
            <w:tcW w:w="1440" w:type="dxa"/>
            <w:gridSpan w:val="8"/>
            <w:tcBorders>
              <w:top w:val="nil"/>
              <w:left w:val="nil"/>
              <w:bottom w:val="single" w:sz="4" w:space="0" w:color="auto"/>
              <w:right w:val="single" w:sz="4" w:space="0" w:color="auto"/>
            </w:tcBorders>
            <w:shd w:val="clear" w:color="auto" w:fill="auto"/>
            <w:noWrap/>
            <w:vAlign w:val="bottom"/>
          </w:tcPr>
          <w:p w14:paraId="7D60F943" w14:textId="77777777" w:rsidR="00AF260E" w:rsidRPr="008565E6" w:rsidRDefault="00AF260E" w:rsidP="00C22B9C">
            <w:pPr>
              <w:rPr>
                <w:rFonts w:eastAsia="MS Minngs"/>
                <w:sz w:val="18"/>
                <w:szCs w:val="18"/>
              </w:rPr>
            </w:pPr>
            <w:r w:rsidRPr="008565E6">
              <w:rPr>
                <w:rFonts w:eastAsia="MS Minngs"/>
                <w:sz w:val="18"/>
                <w:szCs w:val="18"/>
              </w:rPr>
              <w:t> </w:t>
            </w:r>
          </w:p>
        </w:tc>
        <w:tc>
          <w:tcPr>
            <w:tcW w:w="900" w:type="dxa"/>
            <w:gridSpan w:val="5"/>
            <w:tcBorders>
              <w:top w:val="nil"/>
              <w:left w:val="nil"/>
              <w:bottom w:val="single" w:sz="4" w:space="0" w:color="auto"/>
              <w:right w:val="single" w:sz="4" w:space="0" w:color="auto"/>
            </w:tcBorders>
            <w:shd w:val="clear" w:color="auto" w:fill="auto"/>
            <w:noWrap/>
            <w:vAlign w:val="bottom"/>
          </w:tcPr>
          <w:p w14:paraId="0C478098" w14:textId="77777777" w:rsidR="00AF260E" w:rsidRPr="008565E6" w:rsidRDefault="00AF260E" w:rsidP="00C22B9C">
            <w:pPr>
              <w:jc w:val="both"/>
              <w:rPr>
                <w:rFonts w:eastAsia="MS Minngs"/>
                <w:sz w:val="18"/>
                <w:szCs w:val="18"/>
              </w:rPr>
            </w:pPr>
            <w:r w:rsidRPr="008565E6">
              <w:rPr>
                <w:rFonts w:eastAsia="MS Minngs"/>
                <w:sz w:val="18"/>
                <w:szCs w:val="18"/>
                <w:vertAlign w:val="superscript"/>
              </w:rPr>
              <w:t> </w:t>
            </w:r>
          </w:p>
        </w:tc>
        <w:tc>
          <w:tcPr>
            <w:tcW w:w="981" w:type="dxa"/>
            <w:gridSpan w:val="9"/>
            <w:tcBorders>
              <w:top w:val="nil"/>
              <w:left w:val="nil"/>
              <w:bottom w:val="single" w:sz="4" w:space="0" w:color="auto"/>
              <w:right w:val="single" w:sz="4" w:space="0" w:color="auto"/>
            </w:tcBorders>
            <w:shd w:val="clear" w:color="auto" w:fill="auto"/>
            <w:noWrap/>
            <w:vAlign w:val="bottom"/>
          </w:tcPr>
          <w:p w14:paraId="2E1D076F" w14:textId="77777777" w:rsidR="00AF260E" w:rsidRPr="008565E6" w:rsidRDefault="00AF260E" w:rsidP="00C22B9C">
            <w:pPr>
              <w:rPr>
                <w:rFonts w:eastAsia="MS Minngs"/>
                <w:sz w:val="18"/>
                <w:szCs w:val="18"/>
              </w:rPr>
            </w:pPr>
            <w:r w:rsidRPr="008565E6">
              <w:rPr>
                <w:rFonts w:eastAsia="MS Minngs"/>
                <w:sz w:val="18"/>
                <w:szCs w:val="18"/>
              </w:rPr>
              <w:t> </w:t>
            </w:r>
          </w:p>
        </w:tc>
        <w:tc>
          <w:tcPr>
            <w:tcW w:w="819" w:type="dxa"/>
            <w:gridSpan w:val="4"/>
            <w:tcBorders>
              <w:top w:val="nil"/>
              <w:left w:val="nil"/>
              <w:bottom w:val="single" w:sz="4" w:space="0" w:color="auto"/>
              <w:right w:val="single" w:sz="4" w:space="0" w:color="auto"/>
            </w:tcBorders>
            <w:shd w:val="clear" w:color="auto" w:fill="auto"/>
            <w:noWrap/>
            <w:vAlign w:val="bottom"/>
          </w:tcPr>
          <w:p w14:paraId="2AB2FA5A" w14:textId="77777777" w:rsidR="00AF260E" w:rsidRPr="008565E6" w:rsidRDefault="00AF260E" w:rsidP="00C22B9C">
            <w:pPr>
              <w:rPr>
                <w:rFonts w:eastAsia="MS Minngs"/>
                <w:sz w:val="18"/>
                <w:szCs w:val="18"/>
              </w:rPr>
            </w:pPr>
            <w:r w:rsidRPr="008565E6">
              <w:rPr>
                <w:rFonts w:eastAsia="MS Minngs"/>
                <w:sz w:val="18"/>
                <w:szCs w:val="18"/>
              </w:rPr>
              <w:t> </w:t>
            </w:r>
          </w:p>
        </w:tc>
        <w:tc>
          <w:tcPr>
            <w:tcW w:w="900" w:type="dxa"/>
            <w:gridSpan w:val="5"/>
            <w:tcBorders>
              <w:top w:val="nil"/>
              <w:left w:val="nil"/>
              <w:bottom w:val="single" w:sz="4" w:space="0" w:color="auto"/>
              <w:right w:val="single" w:sz="4" w:space="0" w:color="auto"/>
            </w:tcBorders>
            <w:shd w:val="clear" w:color="auto" w:fill="auto"/>
            <w:noWrap/>
            <w:vAlign w:val="bottom"/>
          </w:tcPr>
          <w:p w14:paraId="2F3B1E0C" w14:textId="77777777" w:rsidR="00AF260E" w:rsidRPr="008565E6" w:rsidRDefault="00AF260E" w:rsidP="00C22B9C">
            <w:pPr>
              <w:rPr>
                <w:rFonts w:eastAsia="MS Minngs"/>
                <w:sz w:val="18"/>
                <w:szCs w:val="18"/>
              </w:rPr>
            </w:pPr>
            <w:r w:rsidRPr="008565E6">
              <w:rPr>
                <w:rFonts w:eastAsia="MS Minngs"/>
                <w:sz w:val="18"/>
                <w:szCs w:val="18"/>
              </w:rPr>
              <w:t> </w:t>
            </w:r>
          </w:p>
        </w:tc>
        <w:tc>
          <w:tcPr>
            <w:tcW w:w="987" w:type="dxa"/>
            <w:gridSpan w:val="4"/>
            <w:tcBorders>
              <w:top w:val="nil"/>
              <w:left w:val="nil"/>
              <w:bottom w:val="single" w:sz="4" w:space="0" w:color="auto"/>
              <w:right w:val="single" w:sz="4" w:space="0" w:color="auto"/>
            </w:tcBorders>
            <w:shd w:val="clear" w:color="auto" w:fill="auto"/>
            <w:noWrap/>
            <w:vAlign w:val="bottom"/>
          </w:tcPr>
          <w:p w14:paraId="09FC738D" w14:textId="77777777" w:rsidR="00AF260E" w:rsidRPr="008565E6" w:rsidRDefault="00AF260E" w:rsidP="00C22B9C">
            <w:pPr>
              <w:rPr>
                <w:rFonts w:eastAsia="MS Minngs"/>
                <w:sz w:val="18"/>
                <w:szCs w:val="18"/>
              </w:rPr>
            </w:pPr>
            <w:r w:rsidRPr="008565E6">
              <w:rPr>
                <w:rFonts w:eastAsia="MS Minngs"/>
                <w:sz w:val="18"/>
                <w:szCs w:val="18"/>
              </w:rPr>
              <w:t> </w:t>
            </w:r>
          </w:p>
        </w:tc>
      </w:tr>
      <w:tr w:rsidR="00AF260E" w:rsidRPr="008565E6" w14:paraId="2EBB9469" w14:textId="77777777" w:rsidTr="00C22B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15"/>
        </w:trPr>
        <w:tc>
          <w:tcPr>
            <w:tcW w:w="9711" w:type="dxa"/>
            <w:gridSpan w:val="30"/>
            <w:tcBorders>
              <w:top w:val="single" w:sz="4" w:space="0" w:color="auto"/>
              <w:left w:val="single" w:sz="4" w:space="0" w:color="auto"/>
              <w:bottom w:val="single" w:sz="4" w:space="0" w:color="auto"/>
              <w:right w:val="single" w:sz="4" w:space="0" w:color="auto"/>
            </w:tcBorders>
            <w:shd w:val="clear" w:color="auto" w:fill="auto"/>
            <w:noWrap/>
            <w:vAlign w:val="bottom"/>
          </w:tcPr>
          <w:p w14:paraId="012F31E5" w14:textId="77777777" w:rsidR="00AF260E" w:rsidRPr="008565E6" w:rsidRDefault="00AF260E" w:rsidP="00C22B9C">
            <w:pPr>
              <w:jc w:val="right"/>
              <w:rPr>
                <w:rFonts w:eastAsia="MS Minngs"/>
                <w:b/>
                <w:bCs/>
                <w:sz w:val="18"/>
                <w:szCs w:val="18"/>
              </w:rPr>
            </w:pPr>
            <w:r w:rsidRPr="008565E6">
              <w:rPr>
                <w:rFonts w:eastAsia="MS Minngs"/>
                <w:b/>
                <w:bCs/>
                <w:sz w:val="18"/>
                <w:szCs w:val="18"/>
              </w:rPr>
              <w:t>ОБЩО</w:t>
            </w:r>
          </w:p>
        </w:tc>
        <w:tc>
          <w:tcPr>
            <w:tcW w:w="1440" w:type="dxa"/>
            <w:gridSpan w:val="8"/>
            <w:tcBorders>
              <w:top w:val="nil"/>
              <w:left w:val="nil"/>
              <w:bottom w:val="single" w:sz="4" w:space="0" w:color="auto"/>
              <w:right w:val="nil"/>
            </w:tcBorders>
            <w:shd w:val="clear" w:color="auto" w:fill="auto"/>
            <w:vAlign w:val="bottom"/>
          </w:tcPr>
          <w:p w14:paraId="0A99BDE4" w14:textId="77777777" w:rsidR="00AF260E" w:rsidRPr="008565E6" w:rsidRDefault="00AF260E" w:rsidP="00C22B9C">
            <w:pPr>
              <w:jc w:val="center"/>
              <w:rPr>
                <w:rFonts w:eastAsia="MS Minngs"/>
                <w:sz w:val="18"/>
                <w:szCs w:val="18"/>
              </w:rPr>
            </w:pPr>
            <w:r w:rsidRPr="008565E6">
              <w:rPr>
                <w:rFonts w:eastAsia="MS Minngs"/>
                <w:sz w:val="18"/>
                <w:szCs w:val="18"/>
              </w:rPr>
              <w:t>∑(a+b+c+d+e)</w:t>
            </w:r>
          </w:p>
        </w:tc>
        <w:tc>
          <w:tcPr>
            <w:tcW w:w="9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471680F0" w14:textId="77777777" w:rsidR="00AF260E" w:rsidRPr="008565E6" w:rsidRDefault="00AF260E" w:rsidP="00C22B9C">
            <w:pPr>
              <w:jc w:val="center"/>
              <w:rPr>
                <w:rFonts w:eastAsia="MS Minngs"/>
                <w:sz w:val="18"/>
                <w:szCs w:val="18"/>
              </w:rPr>
            </w:pPr>
            <w:r w:rsidRPr="008565E6">
              <w:rPr>
                <w:rFonts w:eastAsia="MS Minngs"/>
                <w:bCs/>
                <w:sz w:val="18"/>
                <w:szCs w:val="18"/>
              </w:rPr>
              <w:t>∑a</w:t>
            </w:r>
          </w:p>
        </w:tc>
        <w:tc>
          <w:tcPr>
            <w:tcW w:w="981" w:type="dxa"/>
            <w:gridSpan w:val="9"/>
            <w:tcBorders>
              <w:top w:val="single" w:sz="4" w:space="0" w:color="auto"/>
              <w:left w:val="nil"/>
              <w:bottom w:val="single" w:sz="4" w:space="0" w:color="auto"/>
              <w:right w:val="single" w:sz="4" w:space="0" w:color="auto"/>
            </w:tcBorders>
            <w:shd w:val="clear" w:color="auto" w:fill="auto"/>
            <w:vAlign w:val="bottom"/>
          </w:tcPr>
          <w:p w14:paraId="455D4381" w14:textId="77777777" w:rsidR="00AF260E" w:rsidRPr="008565E6" w:rsidRDefault="00AF260E" w:rsidP="00C22B9C">
            <w:pPr>
              <w:jc w:val="center"/>
              <w:rPr>
                <w:rFonts w:eastAsia="MS Minngs"/>
                <w:sz w:val="18"/>
                <w:szCs w:val="18"/>
              </w:rPr>
            </w:pPr>
            <w:r w:rsidRPr="008565E6">
              <w:rPr>
                <w:rFonts w:eastAsia="MS Minngs"/>
                <w:bCs/>
                <w:sz w:val="18"/>
                <w:szCs w:val="18"/>
              </w:rPr>
              <w:t>∑b</w:t>
            </w:r>
          </w:p>
        </w:tc>
        <w:tc>
          <w:tcPr>
            <w:tcW w:w="819" w:type="dxa"/>
            <w:gridSpan w:val="4"/>
            <w:tcBorders>
              <w:top w:val="single" w:sz="4" w:space="0" w:color="auto"/>
              <w:left w:val="nil"/>
              <w:bottom w:val="single" w:sz="4" w:space="0" w:color="auto"/>
              <w:right w:val="single" w:sz="4" w:space="0" w:color="auto"/>
            </w:tcBorders>
            <w:shd w:val="clear" w:color="auto" w:fill="auto"/>
            <w:vAlign w:val="bottom"/>
          </w:tcPr>
          <w:p w14:paraId="25F37299" w14:textId="77777777" w:rsidR="00AF260E" w:rsidRPr="008565E6" w:rsidRDefault="00AF260E" w:rsidP="00C22B9C">
            <w:pPr>
              <w:jc w:val="center"/>
              <w:rPr>
                <w:rFonts w:eastAsia="MS Minngs"/>
                <w:sz w:val="18"/>
                <w:szCs w:val="18"/>
              </w:rPr>
            </w:pPr>
            <w:r w:rsidRPr="008565E6">
              <w:rPr>
                <w:rFonts w:eastAsia="MS Minngs"/>
                <w:bCs/>
                <w:sz w:val="18"/>
                <w:szCs w:val="18"/>
              </w:rPr>
              <w:t>∑c</w:t>
            </w:r>
          </w:p>
        </w:tc>
        <w:tc>
          <w:tcPr>
            <w:tcW w:w="900" w:type="dxa"/>
            <w:gridSpan w:val="5"/>
            <w:tcBorders>
              <w:top w:val="single" w:sz="4" w:space="0" w:color="auto"/>
              <w:left w:val="nil"/>
              <w:bottom w:val="single" w:sz="4" w:space="0" w:color="auto"/>
              <w:right w:val="single" w:sz="4" w:space="0" w:color="auto"/>
            </w:tcBorders>
            <w:shd w:val="clear" w:color="auto" w:fill="auto"/>
            <w:vAlign w:val="bottom"/>
          </w:tcPr>
          <w:p w14:paraId="07801D0B" w14:textId="77777777" w:rsidR="00AF260E" w:rsidRPr="008565E6" w:rsidRDefault="00AF260E" w:rsidP="00C22B9C">
            <w:pPr>
              <w:jc w:val="center"/>
              <w:rPr>
                <w:rFonts w:eastAsia="MS Minngs"/>
                <w:sz w:val="18"/>
                <w:szCs w:val="18"/>
              </w:rPr>
            </w:pPr>
            <w:r w:rsidRPr="008565E6">
              <w:rPr>
                <w:rFonts w:eastAsia="MS Minngs"/>
                <w:bCs/>
                <w:sz w:val="18"/>
                <w:szCs w:val="18"/>
              </w:rPr>
              <w:t>∑d</w:t>
            </w:r>
          </w:p>
        </w:tc>
        <w:tc>
          <w:tcPr>
            <w:tcW w:w="987" w:type="dxa"/>
            <w:gridSpan w:val="4"/>
            <w:tcBorders>
              <w:top w:val="single" w:sz="4" w:space="0" w:color="auto"/>
              <w:left w:val="nil"/>
              <w:bottom w:val="single" w:sz="4" w:space="0" w:color="auto"/>
              <w:right w:val="single" w:sz="4" w:space="0" w:color="auto"/>
            </w:tcBorders>
            <w:shd w:val="clear" w:color="auto" w:fill="auto"/>
            <w:vAlign w:val="bottom"/>
          </w:tcPr>
          <w:p w14:paraId="58E6F115" w14:textId="77777777" w:rsidR="00AF260E" w:rsidRPr="008565E6" w:rsidRDefault="00AF260E" w:rsidP="00C22B9C">
            <w:pPr>
              <w:jc w:val="center"/>
              <w:rPr>
                <w:rFonts w:eastAsia="MS Minngs"/>
                <w:sz w:val="18"/>
                <w:szCs w:val="18"/>
              </w:rPr>
            </w:pPr>
            <w:r w:rsidRPr="008565E6">
              <w:rPr>
                <w:rFonts w:eastAsia="MS Minngs"/>
                <w:bCs/>
                <w:sz w:val="18"/>
                <w:szCs w:val="18"/>
              </w:rPr>
              <w:t>∑e</w:t>
            </w:r>
          </w:p>
        </w:tc>
      </w:tr>
      <w:tr w:rsidR="00AF260E" w:rsidRPr="008565E6" w14:paraId="3281208A" w14:textId="77777777" w:rsidTr="00C22B9C">
        <w:trPr>
          <w:trHeight w:val="1050"/>
        </w:trPr>
        <w:tc>
          <w:tcPr>
            <w:tcW w:w="693" w:type="dxa"/>
            <w:vMerge w:val="restart"/>
          </w:tcPr>
          <w:p w14:paraId="6D395B8E"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1</w:t>
            </w:r>
            <w:r w:rsidRPr="008565E6">
              <w:rPr>
                <w:rFonts w:ascii="Cambria" w:hAnsi="Cambria"/>
                <w:b/>
                <w:bCs/>
                <w:sz w:val="20"/>
                <w:szCs w:val="20"/>
              </w:rPr>
              <w:t>.</w:t>
            </w:r>
          </w:p>
          <w:p w14:paraId="4C7A4781" w14:textId="77777777" w:rsidR="00AF260E" w:rsidRPr="008565E6" w:rsidRDefault="00AF260E" w:rsidP="00C22B9C">
            <w:pPr>
              <w:rPr>
                <w:rFonts w:ascii="Cambria" w:hAnsi="Cambria"/>
                <w:b/>
                <w:bCs/>
                <w:sz w:val="20"/>
                <w:szCs w:val="20"/>
              </w:rPr>
            </w:pPr>
            <w:r w:rsidRPr="008565E6">
              <w:rPr>
                <w:rFonts w:ascii="Cambria" w:hAnsi="Cambria"/>
                <w:sz w:val="20"/>
                <w:szCs w:val="20"/>
              </w:rPr>
              <w:t> </w:t>
            </w:r>
          </w:p>
        </w:tc>
        <w:tc>
          <w:tcPr>
            <w:tcW w:w="8256" w:type="dxa"/>
            <w:gridSpan w:val="26"/>
          </w:tcPr>
          <w:p w14:paraId="0A15EF84"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Поддържам поне един вид от взаимоотношенията по чл. 2, пар. 2, букви „а“ - „г“ от Регламент (ЕС) № 1407/2013:</w:t>
            </w:r>
            <w:r w:rsidRPr="008565E6">
              <w:rPr>
                <w:rFonts w:ascii="Cambria" w:hAnsi="Cambria"/>
                <w:sz w:val="20"/>
                <w:szCs w:val="20"/>
              </w:rPr>
              <w:br/>
            </w:r>
            <w:r w:rsidRPr="008565E6">
              <w:rPr>
                <w:rFonts w:ascii="Cambria" w:hAnsi="Cambria"/>
                <w:b/>
                <w:sz w:val="20"/>
                <w:szCs w:val="20"/>
              </w:rPr>
              <w:t>Ако сте посочили „ДА“, попълнете следната информация за предприятията, които образуват „едно и също предприятие“:</w:t>
            </w:r>
          </w:p>
        </w:tc>
        <w:tc>
          <w:tcPr>
            <w:tcW w:w="3642" w:type="dxa"/>
            <w:gridSpan w:val="21"/>
            <w:noWrap/>
            <w:vAlign w:val="center"/>
          </w:tcPr>
          <w:p w14:paraId="069251A8"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3147" w:type="dxa"/>
            <w:gridSpan w:val="17"/>
            <w:noWrap/>
            <w:vAlign w:val="center"/>
          </w:tcPr>
          <w:p w14:paraId="36533E13"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14:paraId="437857A1" w14:textId="77777777" w:rsidTr="00C22B9C">
        <w:trPr>
          <w:trHeight w:val="355"/>
        </w:trPr>
        <w:tc>
          <w:tcPr>
            <w:tcW w:w="693" w:type="dxa"/>
            <w:vMerge/>
          </w:tcPr>
          <w:p w14:paraId="1ECA2C78" w14:textId="77777777" w:rsidR="00AF260E" w:rsidRPr="008565E6" w:rsidRDefault="00AF260E" w:rsidP="00C22B9C">
            <w:pPr>
              <w:spacing w:after="0" w:line="240" w:lineRule="auto"/>
              <w:rPr>
                <w:rFonts w:ascii="Cambria" w:hAnsi="Cambria"/>
                <w:b/>
                <w:bCs/>
                <w:sz w:val="20"/>
                <w:szCs w:val="20"/>
              </w:rPr>
            </w:pPr>
          </w:p>
        </w:tc>
        <w:tc>
          <w:tcPr>
            <w:tcW w:w="7758" w:type="dxa"/>
            <w:gridSpan w:val="25"/>
            <w:noWrap/>
            <w:vAlign w:val="center"/>
          </w:tcPr>
          <w:p w14:paraId="4D18C55E" w14:textId="77777777" w:rsidR="00AF260E" w:rsidRPr="008565E6" w:rsidRDefault="00AF260E" w:rsidP="00C22B9C">
            <w:pPr>
              <w:spacing w:after="0" w:line="240" w:lineRule="auto"/>
              <w:jc w:val="center"/>
              <w:rPr>
                <w:rFonts w:ascii="Cambria" w:hAnsi="Cambria"/>
                <w:b/>
                <w:bCs/>
                <w:sz w:val="20"/>
                <w:szCs w:val="20"/>
              </w:rPr>
            </w:pPr>
            <w:r w:rsidRPr="008565E6">
              <w:rPr>
                <w:rFonts w:ascii="Cambria" w:hAnsi="Cambria"/>
                <w:b/>
                <w:bCs/>
                <w:sz w:val="20"/>
                <w:szCs w:val="20"/>
              </w:rPr>
              <w:t>Наименование:</w:t>
            </w:r>
          </w:p>
        </w:tc>
        <w:tc>
          <w:tcPr>
            <w:tcW w:w="7287" w:type="dxa"/>
            <w:gridSpan w:val="39"/>
            <w:vAlign w:val="center"/>
          </w:tcPr>
          <w:p w14:paraId="4A5895D1" w14:textId="01CD38CB" w:rsidR="00AF260E" w:rsidRPr="008565E6" w:rsidRDefault="00AF260E" w:rsidP="00C22B9C">
            <w:pPr>
              <w:spacing w:after="0" w:line="240" w:lineRule="auto"/>
              <w:jc w:val="center"/>
              <w:rPr>
                <w:rFonts w:ascii="Cambria" w:hAnsi="Cambria"/>
                <w:b/>
                <w:bCs/>
                <w:sz w:val="20"/>
                <w:szCs w:val="20"/>
              </w:rPr>
            </w:pPr>
            <w:r w:rsidRPr="008565E6">
              <w:rPr>
                <w:rFonts w:ascii="Cambria" w:hAnsi="Cambria"/>
                <w:b/>
                <w:bCs/>
                <w:sz w:val="20"/>
                <w:szCs w:val="20"/>
              </w:rPr>
              <w:t>ЕИК/БУЛСТАТ</w:t>
            </w:r>
            <w:r w:rsidR="0006764B">
              <w:rPr>
                <w:rFonts w:ascii="Cambria" w:hAnsi="Cambria"/>
                <w:b/>
                <w:bCs/>
                <w:sz w:val="20"/>
                <w:szCs w:val="20"/>
              </w:rPr>
              <w:t>/ЕГН</w:t>
            </w:r>
            <w:r w:rsidRPr="008565E6">
              <w:rPr>
                <w:rFonts w:ascii="Cambria" w:hAnsi="Cambria"/>
                <w:b/>
                <w:bCs/>
                <w:sz w:val="20"/>
                <w:szCs w:val="20"/>
              </w:rPr>
              <w:t>:</w:t>
            </w:r>
          </w:p>
        </w:tc>
      </w:tr>
      <w:tr w:rsidR="00AF260E" w:rsidRPr="008565E6" w14:paraId="3750400E" w14:textId="77777777" w:rsidTr="00C22B9C">
        <w:trPr>
          <w:trHeight w:val="355"/>
        </w:trPr>
        <w:tc>
          <w:tcPr>
            <w:tcW w:w="693" w:type="dxa"/>
            <w:vMerge/>
          </w:tcPr>
          <w:p w14:paraId="7AC69A1F" w14:textId="77777777" w:rsidR="00AF260E" w:rsidRPr="008565E6" w:rsidRDefault="00AF260E" w:rsidP="00C22B9C">
            <w:pPr>
              <w:spacing w:after="0" w:line="240" w:lineRule="auto"/>
              <w:rPr>
                <w:rFonts w:ascii="Cambria" w:hAnsi="Cambria"/>
                <w:b/>
                <w:bCs/>
                <w:sz w:val="20"/>
                <w:szCs w:val="20"/>
              </w:rPr>
            </w:pPr>
          </w:p>
        </w:tc>
        <w:tc>
          <w:tcPr>
            <w:tcW w:w="7758" w:type="dxa"/>
            <w:gridSpan w:val="25"/>
            <w:noWrap/>
          </w:tcPr>
          <w:p w14:paraId="301380E9" w14:textId="77777777" w:rsidR="00AF260E" w:rsidRPr="008565E6" w:rsidRDefault="00AF260E" w:rsidP="00C22B9C">
            <w:pPr>
              <w:spacing w:after="0" w:line="240" w:lineRule="auto"/>
              <w:rPr>
                <w:rFonts w:ascii="Cambria" w:hAnsi="Cambria"/>
                <w:sz w:val="18"/>
                <w:szCs w:val="18"/>
              </w:rPr>
            </w:pPr>
          </w:p>
        </w:tc>
        <w:tc>
          <w:tcPr>
            <w:tcW w:w="720" w:type="dxa"/>
            <w:gridSpan w:val="3"/>
          </w:tcPr>
          <w:p w14:paraId="774548D4" w14:textId="77777777" w:rsidR="00AF260E" w:rsidRPr="008565E6" w:rsidRDefault="00AF260E" w:rsidP="00C22B9C">
            <w:pPr>
              <w:spacing w:after="0" w:line="240" w:lineRule="auto"/>
              <w:rPr>
                <w:rFonts w:ascii="Cambria" w:hAnsi="Cambria"/>
                <w:sz w:val="18"/>
                <w:szCs w:val="18"/>
              </w:rPr>
            </w:pPr>
          </w:p>
        </w:tc>
        <w:tc>
          <w:tcPr>
            <w:tcW w:w="720" w:type="dxa"/>
            <w:gridSpan w:val="2"/>
          </w:tcPr>
          <w:p w14:paraId="3807D338" w14:textId="77777777" w:rsidR="00AF260E" w:rsidRPr="008565E6" w:rsidRDefault="00AF260E" w:rsidP="00C22B9C">
            <w:pPr>
              <w:spacing w:after="0" w:line="240" w:lineRule="auto"/>
              <w:rPr>
                <w:rFonts w:ascii="Cambria" w:hAnsi="Cambria"/>
                <w:sz w:val="18"/>
                <w:szCs w:val="18"/>
              </w:rPr>
            </w:pPr>
          </w:p>
        </w:tc>
        <w:tc>
          <w:tcPr>
            <w:tcW w:w="720" w:type="dxa"/>
            <w:gridSpan w:val="4"/>
          </w:tcPr>
          <w:p w14:paraId="1F3EDBE5" w14:textId="77777777" w:rsidR="00AF260E" w:rsidRPr="008565E6" w:rsidRDefault="00AF260E" w:rsidP="00C22B9C">
            <w:pPr>
              <w:spacing w:after="0" w:line="240" w:lineRule="auto"/>
              <w:rPr>
                <w:rFonts w:ascii="Cambria" w:hAnsi="Cambria"/>
                <w:sz w:val="18"/>
                <w:szCs w:val="18"/>
              </w:rPr>
            </w:pPr>
          </w:p>
        </w:tc>
        <w:tc>
          <w:tcPr>
            <w:tcW w:w="720" w:type="dxa"/>
            <w:gridSpan w:val="4"/>
          </w:tcPr>
          <w:p w14:paraId="49869DC8" w14:textId="77777777" w:rsidR="00AF260E" w:rsidRPr="008565E6" w:rsidRDefault="00AF260E" w:rsidP="00C22B9C">
            <w:pPr>
              <w:spacing w:after="0" w:line="240" w:lineRule="auto"/>
              <w:rPr>
                <w:rFonts w:ascii="Cambria" w:hAnsi="Cambria"/>
                <w:sz w:val="18"/>
                <w:szCs w:val="18"/>
              </w:rPr>
            </w:pPr>
          </w:p>
        </w:tc>
        <w:tc>
          <w:tcPr>
            <w:tcW w:w="720" w:type="dxa"/>
            <w:gridSpan w:val="4"/>
          </w:tcPr>
          <w:p w14:paraId="4C5FE755" w14:textId="77777777" w:rsidR="00AF260E" w:rsidRPr="008565E6" w:rsidRDefault="00AF260E" w:rsidP="00C22B9C">
            <w:pPr>
              <w:spacing w:after="0" w:line="240" w:lineRule="auto"/>
              <w:rPr>
                <w:rFonts w:ascii="Cambria" w:hAnsi="Cambria"/>
                <w:sz w:val="18"/>
                <w:szCs w:val="18"/>
              </w:rPr>
            </w:pPr>
          </w:p>
        </w:tc>
        <w:tc>
          <w:tcPr>
            <w:tcW w:w="720" w:type="dxa"/>
            <w:gridSpan w:val="7"/>
          </w:tcPr>
          <w:p w14:paraId="163A9461" w14:textId="77777777" w:rsidR="00AF260E" w:rsidRPr="008565E6" w:rsidRDefault="00AF260E" w:rsidP="00C22B9C">
            <w:pPr>
              <w:spacing w:after="0" w:line="240" w:lineRule="auto"/>
              <w:rPr>
                <w:rFonts w:ascii="Cambria" w:hAnsi="Cambria"/>
                <w:sz w:val="18"/>
                <w:szCs w:val="18"/>
              </w:rPr>
            </w:pPr>
          </w:p>
        </w:tc>
        <w:tc>
          <w:tcPr>
            <w:tcW w:w="720" w:type="dxa"/>
            <w:gridSpan w:val="4"/>
          </w:tcPr>
          <w:p w14:paraId="605B0150" w14:textId="77777777" w:rsidR="00AF260E" w:rsidRPr="008565E6" w:rsidRDefault="00AF260E" w:rsidP="00C22B9C">
            <w:pPr>
              <w:spacing w:after="0" w:line="240" w:lineRule="auto"/>
              <w:rPr>
                <w:rFonts w:ascii="Cambria" w:hAnsi="Cambria"/>
                <w:sz w:val="18"/>
                <w:szCs w:val="18"/>
              </w:rPr>
            </w:pPr>
          </w:p>
        </w:tc>
        <w:tc>
          <w:tcPr>
            <w:tcW w:w="720" w:type="dxa"/>
            <w:gridSpan w:val="4"/>
          </w:tcPr>
          <w:p w14:paraId="1E4E3D1F" w14:textId="77777777" w:rsidR="00AF260E" w:rsidRPr="008565E6" w:rsidRDefault="00AF260E" w:rsidP="00C22B9C">
            <w:pPr>
              <w:spacing w:after="0" w:line="240" w:lineRule="auto"/>
              <w:rPr>
                <w:rFonts w:ascii="Cambria" w:hAnsi="Cambria"/>
                <w:sz w:val="18"/>
                <w:szCs w:val="18"/>
              </w:rPr>
            </w:pPr>
          </w:p>
        </w:tc>
        <w:tc>
          <w:tcPr>
            <w:tcW w:w="720" w:type="dxa"/>
            <w:gridSpan w:val="4"/>
          </w:tcPr>
          <w:p w14:paraId="3A8B86AF" w14:textId="77777777" w:rsidR="00AF260E" w:rsidRPr="008565E6" w:rsidRDefault="00AF260E" w:rsidP="00C22B9C">
            <w:pPr>
              <w:spacing w:after="0" w:line="240" w:lineRule="auto"/>
              <w:rPr>
                <w:rFonts w:ascii="Cambria" w:hAnsi="Cambria"/>
                <w:sz w:val="18"/>
                <w:szCs w:val="18"/>
              </w:rPr>
            </w:pPr>
          </w:p>
        </w:tc>
        <w:tc>
          <w:tcPr>
            <w:tcW w:w="807" w:type="dxa"/>
            <w:gridSpan w:val="3"/>
          </w:tcPr>
          <w:p w14:paraId="15BAB8CD" w14:textId="77777777" w:rsidR="00AF260E" w:rsidRPr="008565E6" w:rsidRDefault="00AF260E" w:rsidP="00C22B9C">
            <w:pPr>
              <w:spacing w:after="0" w:line="240" w:lineRule="auto"/>
              <w:rPr>
                <w:rFonts w:ascii="Cambria" w:hAnsi="Cambria"/>
                <w:sz w:val="18"/>
                <w:szCs w:val="18"/>
              </w:rPr>
            </w:pPr>
          </w:p>
        </w:tc>
      </w:tr>
      <w:tr w:rsidR="00AF260E" w:rsidRPr="008565E6" w14:paraId="4C4EE4A0" w14:textId="77777777" w:rsidTr="00C22B9C">
        <w:trPr>
          <w:trHeight w:val="355"/>
        </w:trPr>
        <w:tc>
          <w:tcPr>
            <w:tcW w:w="693" w:type="dxa"/>
            <w:vMerge/>
          </w:tcPr>
          <w:p w14:paraId="1CB619AD" w14:textId="77777777" w:rsidR="00AF260E" w:rsidRPr="008565E6" w:rsidRDefault="00AF260E" w:rsidP="00C22B9C">
            <w:pPr>
              <w:spacing w:after="0" w:line="240" w:lineRule="auto"/>
              <w:rPr>
                <w:rFonts w:ascii="Cambria" w:hAnsi="Cambria"/>
                <w:b/>
                <w:bCs/>
                <w:sz w:val="20"/>
                <w:szCs w:val="20"/>
              </w:rPr>
            </w:pPr>
          </w:p>
        </w:tc>
        <w:tc>
          <w:tcPr>
            <w:tcW w:w="7758" w:type="dxa"/>
            <w:gridSpan w:val="25"/>
            <w:noWrap/>
          </w:tcPr>
          <w:p w14:paraId="1103CB5B" w14:textId="77777777" w:rsidR="00AF260E" w:rsidRPr="008565E6" w:rsidRDefault="00AF260E" w:rsidP="00C22B9C">
            <w:pPr>
              <w:spacing w:after="0" w:line="240" w:lineRule="auto"/>
              <w:rPr>
                <w:rFonts w:ascii="Cambria" w:hAnsi="Cambria"/>
                <w:sz w:val="18"/>
                <w:szCs w:val="18"/>
              </w:rPr>
            </w:pPr>
          </w:p>
        </w:tc>
        <w:tc>
          <w:tcPr>
            <w:tcW w:w="720" w:type="dxa"/>
            <w:gridSpan w:val="3"/>
          </w:tcPr>
          <w:p w14:paraId="599D1CCD" w14:textId="77777777" w:rsidR="00AF260E" w:rsidRPr="008565E6" w:rsidRDefault="00AF260E" w:rsidP="00C22B9C">
            <w:pPr>
              <w:spacing w:after="0" w:line="240" w:lineRule="auto"/>
              <w:rPr>
                <w:rFonts w:ascii="Cambria" w:hAnsi="Cambria"/>
                <w:sz w:val="18"/>
                <w:szCs w:val="18"/>
              </w:rPr>
            </w:pPr>
          </w:p>
        </w:tc>
        <w:tc>
          <w:tcPr>
            <w:tcW w:w="720" w:type="dxa"/>
            <w:gridSpan w:val="2"/>
          </w:tcPr>
          <w:p w14:paraId="7B66CDE5" w14:textId="77777777" w:rsidR="00AF260E" w:rsidRPr="008565E6" w:rsidRDefault="00AF260E" w:rsidP="00C22B9C">
            <w:pPr>
              <w:spacing w:after="0" w:line="240" w:lineRule="auto"/>
              <w:rPr>
                <w:rFonts w:ascii="Cambria" w:hAnsi="Cambria"/>
                <w:sz w:val="18"/>
                <w:szCs w:val="18"/>
              </w:rPr>
            </w:pPr>
          </w:p>
        </w:tc>
        <w:tc>
          <w:tcPr>
            <w:tcW w:w="720" w:type="dxa"/>
            <w:gridSpan w:val="4"/>
          </w:tcPr>
          <w:p w14:paraId="31F5B9D6" w14:textId="77777777" w:rsidR="00AF260E" w:rsidRPr="008565E6" w:rsidRDefault="00AF260E" w:rsidP="00C22B9C">
            <w:pPr>
              <w:spacing w:after="0" w:line="240" w:lineRule="auto"/>
              <w:rPr>
                <w:rFonts w:ascii="Cambria" w:hAnsi="Cambria"/>
                <w:sz w:val="18"/>
                <w:szCs w:val="18"/>
              </w:rPr>
            </w:pPr>
          </w:p>
        </w:tc>
        <w:tc>
          <w:tcPr>
            <w:tcW w:w="720" w:type="dxa"/>
            <w:gridSpan w:val="4"/>
          </w:tcPr>
          <w:p w14:paraId="3AE712F2" w14:textId="77777777" w:rsidR="00AF260E" w:rsidRPr="008565E6" w:rsidRDefault="00AF260E" w:rsidP="00C22B9C">
            <w:pPr>
              <w:spacing w:after="0" w:line="240" w:lineRule="auto"/>
              <w:rPr>
                <w:rFonts w:ascii="Cambria" w:hAnsi="Cambria"/>
                <w:sz w:val="18"/>
                <w:szCs w:val="18"/>
              </w:rPr>
            </w:pPr>
          </w:p>
        </w:tc>
        <w:tc>
          <w:tcPr>
            <w:tcW w:w="720" w:type="dxa"/>
            <w:gridSpan w:val="4"/>
          </w:tcPr>
          <w:p w14:paraId="4DCE9D56" w14:textId="77777777" w:rsidR="00AF260E" w:rsidRPr="008565E6" w:rsidRDefault="00AF260E" w:rsidP="00C22B9C">
            <w:pPr>
              <w:spacing w:after="0" w:line="240" w:lineRule="auto"/>
              <w:rPr>
                <w:rFonts w:ascii="Cambria" w:hAnsi="Cambria"/>
                <w:sz w:val="18"/>
                <w:szCs w:val="18"/>
              </w:rPr>
            </w:pPr>
          </w:p>
        </w:tc>
        <w:tc>
          <w:tcPr>
            <w:tcW w:w="720" w:type="dxa"/>
            <w:gridSpan w:val="7"/>
          </w:tcPr>
          <w:p w14:paraId="0A76DAC4" w14:textId="77777777" w:rsidR="00AF260E" w:rsidRPr="008565E6" w:rsidRDefault="00AF260E" w:rsidP="00C22B9C">
            <w:pPr>
              <w:spacing w:after="0" w:line="240" w:lineRule="auto"/>
              <w:rPr>
                <w:rFonts w:ascii="Cambria" w:hAnsi="Cambria"/>
                <w:sz w:val="18"/>
                <w:szCs w:val="18"/>
              </w:rPr>
            </w:pPr>
          </w:p>
        </w:tc>
        <w:tc>
          <w:tcPr>
            <w:tcW w:w="720" w:type="dxa"/>
            <w:gridSpan w:val="4"/>
          </w:tcPr>
          <w:p w14:paraId="0CB3419C" w14:textId="77777777" w:rsidR="00AF260E" w:rsidRPr="008565E6" w:rsidRDefault="00AF260E" w:rsidP="00C22B9C">
            <w:pPr>
              <w:spacing w:after="0" w:line="240" w:lineRule="auto"/>
              <w:rPr>
                <w:rFonts w:ascii="Cambria" w:hAnsi="Cambria"/>
                <w:sz w:val="18"/>
                <w:szCs w:val="18"/>
              </w:rPr>
            </w:pPr>
          </w:p>
        </w:tc>
        <w:tc>
          <w:tcPr>
            <w:tcW w:w="720" w:type="dxa"/>
            <w:gridSpan w:val="4"/>
          </w:tcPr>
          <w:p w14:paraId="53E8BE2F" w14:textId="77777777" w:rsidR="00AF260E" w:rsidRPr="008565E6" w:rsidRDefault="00AF260E" w:rsidP="00C22B9C">
            <w:pPr>
              <w:spacing w:after="0" w:line="240" w:lineRule="auto"/>
              <w:rPr>
                <w:rFonts w:ascii="Cambria" w:hAnsi="Cambria"/>
                <w:sz w:val="18"/>
                <w:szCs w:val="18"/>
              </w:rPr>
            </w:pPr>
          </w:p>
        </w:tc>
        <w:tc>
          <w:tcPr>
            <w:tcW w:w="720" w:type="dxa"/>
            <w:gridSpan w:val="4"/>
          </w:tcPr>
          <w:p w14:paraId="22D4F9FA" w14:textId="77777777" w:rsidR="00AF260E" w:rsidRPr="008565E6" w:rsidRDefault="00AF260E" w:rsidP="00C22B9C">
            <w:pPr>
              <w:spacing w:after="0" w:line="240" w:lineRule="auto"/>
              <w:rPr>
                <w:rFonts w:ascii="Cambria" w:hAnsi="Cambria"/>
                <w:sz w:val="18"/>
                <w:szCs w:val="18"/>
              </w:rPr>
            </w:pPr>
          </w:p>
        </w:tc>
        <w:tc>
          <w:tcPr>
            <w:tcW w:w="807" w:type="dxa"/>
            <w:gridSpan w:val="3"/>
          </w:tcPr>
          <w:p w14:paraId="5F86AAAF" w14:textId="77777777" w:rsidR="00AF260E" w:rsidRPr="008565E6" w:rsidRDefault="00AF260E" w:rsidP="00C22B9C">
            <w:pPr>
              <w:spacing w:after="0" w:line="240" w:lineRule="auto"/>
              <w:rPr>
                <w:rFonts w:ascii="Cambria" w:hAnsi="Cambria"/>
                <w:sz w:val="18"/>
                <w:szCs w:val="18"/>
              </w:rPr>
            </w:pPr>
          </w:p>
        </w:tc>
      </w:tr>
      <w:tr w:rsidR="00AF260E" w:rsidRPr="008565E6" w14:paraId="2D7CFB8C" w14:textId="77777777" w:rsidTr="00C22B9C">
        <w:trPr>
          <w:trHeight w:val="355"/>
        </w:trPr>
        <w:tc>
          <w:tcPr>
            <w:tcW w:w="693" w:type="dxa"/>
            <w:vMerge/>
          </w:tcPr>
          <w:p w14:paraId="09A59AEE" w14:textId="77777777" w:rsidR="00AF260E" w:rsidRPr="008565E6" w:rsidRDefault="00AF260E" w:rsidP="00C22B9C">
            <w:pPr>
              <w:spacing w:after="0" w:line="240" w:lineRule="auto"/>
              <w:rPr>
                <w:rFonts w:ascii="Cambria" w:hAnsi="Cambria"/>
                <w:b/>
                <w:bCs/>
                <w:sz w:val="20"/>
                <w:szCs w:val="20"/>
              </w:rPr>
            </w:pPr>
          </w:p>
        </w:tc>
        <w:tc>
          <w:tcPr>
            <w:tcW w:w="7758" w:type="dxa"/>
            <w:gridSpan w:val="25"/>
            <w:noWrap/>
          </w:tcPr>
          <w:p w14:paraId="313556E8" w14:textId="77777777" w:rsidR="00AF260E" w:rsidRPr="008565E6" w:rsidRDefault="00AF260E" w:rsidP="00C22B9C">
            <w:pPr>
              <w:spacing w:after="0" w:line="240" w:lineRule="auto"/>
              <w:rPr>
                <w:rFonts w:ascii="Cambria" w:hAnsi="Cambria"/>
                <w:sz w:val="18"/>
                <w:szCs w:val="18"/>
              </w:rPr>
            </w:pPr>
          </w:p>
        </w:tc>
        <w:tc>
          <w:tcPr>
            <w:tcW w:w="720" w:type="dxa"/>
            <w:gridSpan w:val="3"/>
          </w:tcPr>
          <w:p w14:paraId="6653CFD4" w14:textId="77777777" w:rsidR="00AF260E" w:rsidRPr="008565E6" w:rsidRDefault="00AF260E" w:rsidP="00C22B9C">
            <w:pPr>
              <w:spacing w:after="0" w:line="240" w:lineRule="auto"/>
              <w:rPr>
                <w:rFonts w:ascii="Cambria" w:hAnsi="Cambria"/>
                <w:sz w:val="18"/>
                <w:szCs w:val="18"/>
              </w:rPr>
            </w:pPr>
          </w:p>
        </w:tc>
        <w:tc>
          <w:tcPr>
            <w:tcW w:w="720" w:type="dxa"/>
            <w:gridSpan w:val="2"/>
          </w:tcPr>
          <w:p w14:paraId="3858F825" w14:textId="77777777" w:rsidR="00AF260E" w:rsidRPr="008565E6" w:rsidRDefault="00AF260E" w:rsidP="00C22B9C">
            <w:pPr>
              <w:spacing w:after="0" w:line="240" w:lineRule="auto"/>
              <w:rPr>
                <w:rFonts w:ascii="Cambria" w:hAnsi="Cambria"/>
                <w:sz w:val="18"/>
                <w:szCs w:val="18"/>
              </w:rPr>
            </w:pPr>
          </w:p>
        </w:tc>
        <w:tc>
          <w:tcPr>
            <w:tcW w:w="720" w:type="dxa"/>
            <w:gridSpan w:val="4"/>
          </w:tcPr>
          <w:p w14:paraId="48346E25" w14:textId="77777777" w:rsidR="00AF260E" w:rsidRPr="008565E6" w:rsidRDefault="00AF260E" w:rsidP="00C22B9C">
            <w:pPr>
              <w:spacing w:after="0" w:line="240" w:lineRule="auto"/>
              <w:rPr>
                <w:rFonts w:ascii="Cambria" w:hAnsi="Cambria"/>
                <w:sz w:val="18"/>
                <w:szCs w:val="18"/>
              </w:rPr>
            </w:pPr>
          </w:p>
        </w:tc>
        <w:tc>
          <w:tcPr>
            <w:tcW w:w="720" w:type="dxa"/>
            <w:gridSpan w:val="4"/>
          </w:tcPr>
          <w:p w14:paraId="1E725EF4" w14:textId="77777777" w:rsidR="00AF260E" w:rsidRPr="008565E6" w:rsidRDefault="00AF260E" w:rsidP="00C22B9C">
            <w:pPr>
              <w:spacing w:after="0" w:line="240" w:lineRule="auto"/>
              <w:rPr>
                <w:rFonts w:ascii="Cambria" w:hAnsi="Cambria"/>
                <w:sz w:val="18"/>
                <w:szCs w:val="18"/>
              </w:rPr>
            </w:pPr>
          </w:p>
        </w:tc>
        <w:tc>
          <w:tcPr>
            <w:tcW w:w="720" w:type="dxa"/>
            <w:gridSpan w:val="4"/>
          </w:tcPr>
          <w:p w14:paraId="24B1847E" w14:textId="77777777" w:rsidR="00AF260E" w:rsidRPr="008565E6" w:rsidRDefault="00AF260E" w:rsidP="00C22B9C">
            <w:pPr>
              <w:spacing w:after="0" w:line="240" w:lineRule="auto"/>
              <w:rPr>
                <w:rFonts w:ascii="Cambria" w:hAnsi="Cambria"/>
                <w:sz w:val="18"/>
                <w:szCs w:val="18"/>
              </w:rPr>
            </w:pPr>
          </w:p>
        </w:tc>
        <w:tc>
          <w:tcPr>
            <w:tcW w:w="720" w:type="dxa"/>
            <w:gridSpan w:val="7"/>
          </w:tcPr>
          <w:p w14:paraId="4934A50C" w14:textId="77777777" w:rsidR="00AF260E" w:rsidRPr="008565E6" w:rsidRDefault="00AF260E" w:rsidP="00C22B9C">
            <w:pPr>
              <w:spacing w:after="0" w:line="240" w:lineRule="auto"/>
              <w:rPr>
                <w:rFonts w:ascii="Cambria" w:hAnsi="Cambria"/>
                <w:sz w:val="18"/>
                <w:szCs w:val="18"/>
              </w:rPr>
            </w:pPr>
          </w:p>
        </w:tc>
        <w:tc>
          <w:tcPr>
            <w:tcW w:w="720" w:type="dxa"/>
            <w:gridSpan w:val="4"/>
          </w:tcPr>
          <w:p w14:paraId="03AC9DF2" w14:textId="77777777" w:rsidR="00AF260E" w:rsidRPr="008565E6" w:rsidRDefault="00AF260E" w:rsidP="00C22B9C">
            <w:pPr>
              <w:spacing w:after="0" w:line="240" w:lineRule="auto"/>
              <w:rPr>
                <w:rFonts w:ascii="Cambria" w:hAnsi="Cambria"/>
                <w:sz w:val="18"/>
                <w:szCs w:val="18"/>
              </w:rPr>
            </w:pPr>
          </w:p>
        </w:tc>
        <w:tc>
          <w:tcPr>
            <w:tcW w:w="720" w:type="dxa"/>
            <w:gridSpan w:val="4"/>
          </w:tcPr>
          <w:p w14:paraId="10340590" w14:textId="77777777" w:rsidR="00AF260E" w:rsidRPr="008565E6" w:rsidRDefault="00AF260E" w:rsidP="00C22B9C">
            <w:pPr>
              <w:spacing w:after="0" w:line="240" w:lineRule="auto"/>
              <w:rPr>
                <w:rFonts w:ascii="Cambria" w:hAnsi="Cambria"/>
                <w:sz w:val="18"/>
                <w:szCs w:val="18"/>
              </w:rPr>
            </w:pPr>
          </w:p>
        </w:tc>
        <w:tc>
          <w:tcPr>
            <w:tcW w:w="720" w:type="dxa"/>
            <w:gridSpan w:val="4"/>
          </w:tcPr>
          <w:p w14:paraId="36C62514" w14:textId="77777777" w:rsidR="00AF260E" w:rsidRPr="008565E6" w:rsidRDefault="00AF260E" w:rsidP="00C22B9C">
            <w:pPr>
              <w:spacing w:after="0" w:line="240" w:lineRule="auto"/>
              <w:rPr>
                <w:rFonts w:ascii="Cambria" w:hAnsi="Cambria"/>
                <w:sz w:val="18"/>
                <w:szCs w:val="18"/>
              </w:rPr>
            </w:pPr>
          </w:p>
        </w:tc>
        <w:tc>
          <w:tcPr>
            <w:tcW w:w="807" w:type="dxa"/>
            <w:gridSpan w:val="3"/>
          </w:tcPr>
          <w:p w14:paraId="6A8939D8" w14:textId="77777777" w:rsidR="00AF260E" w:rsidRPr="008565E6" w:rsidRDefault="00AF260E" w:rsidP="00C22B9C">
            <w:pPr>
              <w:spacing w:after="0" w:line="240" w:lineRule="auto"/>
              <w:rPr>
                <w:rFonts w:ascii="Cambria" w:hAnsi="Cambria"/>
                <w:sz w:val="18"/>
                <w:szCs w:val="18"/>
              </w:rPr>
            </w:pPr>
          </w:p>
        </w:tc>
      </w:tr>
      <w:tr w:rsidR="00AF260E" w:rsidRPr="008565E6" w14:paraId="11C41CAC" w14:textId="77777777" w:rsidTr="00C22B9C">
        <w:trPr>
          <w:trHeight w:val="781"/>
        </w:trPr>
        <w:tc>
          <w:tcPr>
            <w:tcW w:w="693" w:type="dxa"/>
            <w:vMerge w:val="restart"/>
          </w:tcPr>
          <w:p w14:paraId="2ECAE8CD"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lastRenderedPageBreak/>
              <w:t>1</w:t>
            </w:r>
            <w:r>
              <w:rPr>
                <w:rFonts w:ascii="Cambria" w:hAnsi="Cambria"/>
                <w:b/>
                <w:bCs/>
                <w:sz w:val="20"/>
                <w:szCs w:val="20"/>
              </w:rPr>
              <w:t>2</w:t>
            </w:r>
            <w:r w:rsidRPr="008565E6">
              <w:rPr>
                <w:rFonts w:ascii="Cambria" w:hAnsi="Cambria"/>
                <w:b/>
                <w:bCs/>
                <w:sz w:val="20"/>
                <w:szCs w:val="20"/>
              </w:rPr>
              <w:t>.</w:t>
            </w:r>
          </w:p>
        </w:tc>
        <w:tc>
          <w:tcPr>
            <w:tcW w:w="15045" w:type="dxa"/>
            <w:gridSpan w:val="64"/>
          </w:tcPr>
          <w:p w14:paraId="3951CA21" w14:textId="77777777" w:rsidR="00AF260E" w:rsidRPr="008565E6" w:rsidRDefault="00AF260E" w:rsidP="00C22B9C">
            <w:pPr>
              <w:spacing w:after="0" w:line="240" w:lineRule="auto"/>
              <w:jc w:val="both"/>
              <w:rPr>
                <w:rFonts w:ascii="Cambria" w:hAnsi="Cambria"/>
                <w:bCs/>
                <w:sz w:val="20"/>
                <w:szCs w:val="20"/>
              </w:rPr>
            </w:pPr>
            <w:r w:rsidRPr="008565E6">
              <w:rPr>
                <w:rFonts w:ascii="Cambria" w:hAnsi="Cambria"/>
                <w:bCs/>
                <w:sz w:val="20"/>
                <w:szCs w:val="20"/>
              </w:rPr>
              <w:t xml:space="preserve">През предходните две години </w:t>
            </w:r>
            <w:r w:rsidRPr="001C7319">
              <w:rPr>
                <w:rFonts w:ascii="Cambria" w:hAnsi="Cambria"/>
                <w:bCs/>
                <w:sz w:val="20"/>
                <w:szCs w:val="20"/>
              </w:rPr>
              <w:t>(година „Х-1“ и година „Х-2“) и през текущата година „Х“</w:t>
            </w:r>
            <w:r>
              <w:rPr>
                <w:rFonts w:ascii="Cambria" w:hAnsi="Cambria"/>
                <w:bCs/>
                <w:sz w:val="20"/>
                <w:szCs w:val="20"/>
              </w:rPr>
              <w:t xml:space="preserve"> </w:t>
            </w:r>
            <w:r w:rsidRPr="008565E6">
              <w:rPr>
                <w:rFonts w:ascii="Cambria" w:hAnsi="Cambria"/>
                <w:bCs/>
                <w:sz w:val="20"/>
                <w:szCs w:val="20"/>
              </w:rPr>
              <w:t xml:space="preserve">до датата на декларирането съм получил, </w:t>
            </w:r>
            <w:r w:rsidRPr="008565E6">
              <w:rPr>
                <w:rFonts w:ascii="Cambria" w:hAnsi="Cambria"/>
                <w:b/>
                <w:bCs/>
                <w:sz w:val="20"/>
                <w:szCs w:val="20"/>
              </w:rPr>
              <w:t xml:space="preserve">включително в резултат на преобразуването по т. </w:t>
            </w:r>
            <w:r>
              <w:rPr>
                <w:rFonts w:ascii="Cambria" w:hAnsi="Cambria"/>
                <w:b/>
                <w:bCs/>
                <w:sz w:val="20"/>
                <w:szCs w:val="20"/>
              </w:rPr>
              <w:t>11</w:t>
            </w:r>
            <w:r w:rsidRPr="008565E6">
              <w:rPr>
                <w:rFonts w:ascii="Cambria" w:hAnsi="Cambria"/>
                <w:b/>
                <w:bCs/>
                <w:sz w:val="20"/>
                <w:szCs w:val="20"/>
              </w:rPr>
              <w:t>, както и като „едно и също предприятие“ съгласно т. 1</w:t>
            </w:r>
            <w:r>
              <w:rPr>
                <w:rFonts w:ascii="Cambria" w:hAnsi="Cambria"/>
                <w:b/>
                <w:bCs/>
                <w:sz w:val="20"/>
                <w:szCs w:val="20"/>
              </w:rPr>
              <w:t>2</w:t>
            </w:r>
            <w:r w:rsidRPr="008565E6">
              <w:rPr>
                <w:rFonts w:ascii="Cambria" w:hAnsi="Cambria"/>
                <w:bCs/>
                <w:sz w:val="20"/>
                <w:szCs w:val="20"/>
              </w:rPr>
              <w:t>, следните минимални помощи (получени на територията на Република България</w:t>
            </w:r>
            <w:r w:rsidRPr="008565E6">
              <w:rPr>
                <w:rStyle w:val="af1"/>
                <w:rFonts w:ascii="Cambria" w:hAnsi="Cambria"/>
                <w:bCs/>
                <w:sz w:val="20"/>
                <w:szCs w:val="20"/>
              </w:rPr>
              <w:footnoteReference w:id="9"/>
            </w:r>
            <w:r w:rsidRPr="008565E6">
              <w:rPr>
                <w:rFonts w:ascii="Cambria" w:hAnsi="Cambria"/>
                <w:bCs/>
                <w:sz w:val="20"/>
                <w:szCs w:val="20"/>
              </w:rPr>
              <w:t>):</w:t>
            </w:r>
          </w:p>
        </w:tc>
      </w:tr>
      <w:tr w:rsidR="00AF260E" w:rsidRPr="008565E6" w14:paraId="7CD21E45" w14:textId="77777777" w:rsidTr="00C22B9C">
        <w:trPr>
          <w:trHeight w:val="694"/>
        </w:trPr>
        <w:tc>
          <w:tcPr>
            <w:tcW w:w="693" w:type="dxa"/>
            <w:vMerge/>
            <w:textDirection w:val="btLr"/>
            <w:vAlign w:val="center"/>
          </w:tcPr>
          <w:p w14:paraId="2B8CAD4E" w14:textId="77777777" w:rsidR="00AF260E" w:rsidRPr="008565E6" w:rsidRDefault="00AF260E" w:rsidP="00C22B9C">
            <w:pPr>
              <w:spacing w:after="0" w:line="240" w:lineRule="auto"/>
              <w:jc w:val="center"/>
              <w:rPr>
                <w:rFonts w:ascii="Cambria" w:hAnsi="Cambria"/>
                <w:b/>
                <w:bCs/>
                <w:sz w:val="20"/>
                <w:szCs w:val="20"/>
              </w:rPr>
            </w:pPr>
          </w:p>
        </w:tc>
        <w:tc>
          <w:tcPr>
            <w:tcW w:w="2358" w:type="dxa"/>
            <w:gridSpan w:val="4"/>
            <w:vMerge w:val="restart"/>
            <w:vAlign w:val="center"/>
          </w:tcPr>
          <w:p w14:paraId="4EE1535D" w14:textId="6679C7A0" w:rsidR="00AF260E" w:rsidRPr="008565E6" w:rsidRDefault="00AF260E" w:rsidP="00C22B9C">
            <w:pPr>
              <w:spacing w:after="0" w:line="240" w:lineRule="auto"/>
              <w:jc w:val="center"/>
              <w:rPr>
                <w:rFonts w:ascii="Cambria" w:hAnsi="Cambria"/>
                <w:b/>
                <w:bCs/>
                <w:sz w:val="20"/>
                <w:szCs w:val="20"/>
              </w:rPr>
            </w:pPr>
            <w:r w:rsidRPr="008565E6">
              <w:rPr>
                <w:rFonts w:ascii="Cambria" w:hAnsi="Cambria"/>
                <w:b/>
                <w:bCs/>
                <w:sz w:val="20"/>
                <w:szCs w:val="20"/>
              </w:rPr>
              <w:t>Получател/и</w:t>
            </w:r>
            <w:r w:rsidRPr="008565E6">
              <w:rPr>
                <w:rFonts w:ascii="Cambria" w:hAnsi="Cambria"/>
                <w:b/>
                <w:bCs/>
                <w:sz w:val="20"/>
                <w:szCs w:val="20"/>
              </w:rPr>
              <w:br/>
            </w:r>
            <w:r w:rsidRPr="008565E6">
              <w:rPr>
                <w:rFonts w:ascii="Cambria" w:hAnsi="Cambria"/>
                <w:sz w:val="16"/>
                <w:szCs w:val="16"/>
              </w:rPr>
              <w:t>(посочва  се ЕИК/БУЛСТАТ</w:t>
            </w:r>
            <w:r w:rsidR="00033428">
              <w:rPr>
                <w:rFonts w:ascii="Cambria" w:hAnsi="Cambria"/>
                <w:sz w:val="16"/>
                <w:szCs w:val="16"/>
              </w:rPr>
              <w:t>/ЕГН</w:t>
            </w:r>
            <w:r w:rsidRPr="008565E6">
              <w:rPr>
                <w:rFonts w:ascii="Cambria" w:hAnsi="Cambria"/>
                <w:sz w:val="16"/>
                <w:szCs w:val="16"/>
              </w:rPr>
              <w:t>)</w:t>
            </w:r>
          </w:p>
        </w:tc>
        <w:tc>
          <w:tcPr>
            <w:tcW w:w="1800" w:type="dxa"/>
            <w:gridSpan w:val="6"/>
            <w:vMerge w:val="restart"/>
            <w:vAlign w:val="center"/>
          </w:tcPr>
          <w:p w14:paraId="3548024F" w14:textId="77777777" w:rsidR="00AF260E" w:rsidRPr="008565E6" w:rsidRDefault="00AF260E" w:rsidP="00C22B9C">
            <w:pPr>
              <w:spacing w:after="0" w:line="240" w:lineRule="auto"/>
              <w:jc w:val="center"/>
              <w:rPr>
                <w:rFonts w:ascii="Cambria" w:hAnsi="Cambria"/>
                <w:b/>
                <w:bCs/>
                <w:sz w:val="20"/>
                <w:szCs w:val="20"/>
              </w:rPr>
            </w:pPr>
            <w:r>
              <w:rPr>
                <w:rFonts w:ascii="Cambria" w:hAnsi="Cambria"/>
                <w:b/>
                <w:bCs/>
                <w:sz w:val="20"/>
                <w:szCs w:val="20"/>
              </w:rPr>
              <w:t>Адми</w:t>
            </w:r>
            <w:r w:rsidRPr="008565E6">
              <w:rPr>
                <w:rFonts w:ascii="Cambria" w:hAnsi="Cambria"/>
                <w:b/>
                <w:bCs/>
                <w:sz w:val="20"/>
                <w:szCs w:val="20"/>
              </w:rPr>
              <w:t>нистратор на помощта</w:t>
            </w:r>
          </w:p>
          <w:p w14:paraId="268D5D47" w14:textId="77777777" w:rsidR="00AF260E" w:rsidRPr="008565E6" w:rsidRDefault="00AF260E" w:rsidP="00C22B9C">
            <w:pPr>
              <w:spacing w:after="0" w:line="240" w:lineRule="auto"/>
              <w:jc w:val="center"/>
              <w:rPr>
                <w:rFonts w:ascii="Cambria" w:hAnsi="Cambria"/>
                <w:b/>
                <w:bCs/>
                <w:sz w:val="20"/>
                <w:szCs w:val="20"/>
              </w:rPr>
            </w:pPr>
            <w:r w:rsidRPr="008565E6">
              <w:rPr>
                <w:rFonts w:ascii="Cambria" w:hAnsi="Cambria"/>
                <w:sz w:val="16"/>
                <w:szCs w:val="16"/>
              </w:rPr>
              <w:t>(наименование и ЕИК/БУЛСТАТ)</w:t>
            </w:r>
          </w:p>
        </w:tc>
        <w:tc>
          <w:tcPr>
            <w:tcW w:w="1980" w:type="dxa"/>
            <w:gridSpan w:val="11"/>
            <w:vMerge w:val="restart"/>
            <w:vAlign w:val="center"/>
          </w:tcPr>
          <w:p w14:paraId="184038B3" w14:textId="77777777" w:rsidR="00AF260E" w:rsidRPr="008565E6" w:rsidRDefault="00AF260E" w:rsidP="00C22B9C">
            <w:pPr>
              <w:spacing w:after="0" w:line="240" w:lineRule="auto"/>
              <w:jc w:val="center"/>
              <w:rPr>
                <w:rFonts w:ascii="Cambria" w:hAnsi="Cambria"/>
                <w:b/>
                <w:bCs/>
                <w:sz w:val="20"/>
                <w:szCs w:val="20"/>
              </w:rPr>
            </w:pPr>
            <w:r w:rsidRPr="008565E6">
              <w:rPr>
                <w:rFonts w:ascii="Cambria" w:hAnsi="Cambria"/>
                <w:b/>
                <w:bCs/>
                <w:sz w:val="20"/>
                <w:szCs w:val="20"/>
              </w:rPr>
              <w:t>Разходи, за които е получена помощта/цел на помощта</w:t>
            </w:r>
          </w:p>
          <w:p w14:paraId="72CBDE93" w14:textId="77777777" w:rsidR="00AF260E" w:rsidRPr="008565E6" w:rsidRDefault="00AF260E" w:rsidP="00C22B9C">
            <w:pPr>
              <w:spacing w:after="0" w:line="240" w:lineRule="auto"/>
              <w:jc w:val="center"/>
              <w:rPr>
                <w:rFonts w:ascii="Cambria" w:hAnsi="Cambria"/>
                <w:bCs/>
                <w:sz w:val="16"/>
                <w:szCs w:val="16"/>
              </w:rPr>
            </w:pPr>
            <w:r w:rsidRPr="008565E6">
              <w:rPr>
                <w:rFonts w:ascii="Cambria" w:hAnsi="Cambria"/>
                <w:bCs/>
                <w:sz w:val="16"/>
                <w:szCs w:val="16"/>
              </w:rPr>
              <w:t>(с думи)</w:t>
            </w:r>
          </w:p>
        </w:tc>
        <w:tc>
          <w:tcPr>
            <w:tcW w:w="2340" w:type="dxa"/>
            <w:gridSpan w:val="7"/>
            <w:vMerge w:val="restart"/>
            <w:vAlign w:val="center"/>
          </w:tcPr>
          <w:p w14:paraId="1226AC69" w14:textId="77777777" w:rsidR="00AF260E" w:rsidRPr="008565E6" w:rsidRDefault="00AF260E" w:rsidP="00C22B9C">
            <w:pPr>
              <w:spacing w:after="0" w:line="240" w:lineRule="auto"/>
              <w:jc w:val="center"/>
              <w:rPr>
                <w:rFonts w:ascii="Cambria" w:hAnsi="Cambria"/>
                <w:b/>
                <w:bCs/>
                <w:sz w:val="20"/>
                <w:szCs w:val="20"/>
              </w:rPr>
            </w:pPr>
            <w:r w:rsidRPr="008565E6">
              <w:rPr>
                <w:rFonts w:ascii="Cambria" w:hAnsi="Cambria"/>
                <w:b/>
                <w:bCs/>
                <w:sz w:val="20"/>
                <w:szCs w:val="20"/>
              </w:rPr>
              <w:t>Общ размер на помощта= a+b+c+d+e</w:t>
            </w:r>
          </w:p>
          <w:p w14:paraId="70B0E71F" w14:textId="77777777" w:rsidR="00AF260E" w:rsidRPr="008565E6" w:rsidRDefault="00AF260E" w:rsidP="00C22B9C">
            <w:pPr>
              <w:spacing w:after="0" w:line="240" w:lineRule="auto"/>
              <w:jc w:val="center"/>
              <w:rPr>
                <w:rFonts w:ascii="Cambria" w:hAnsi="Cambria"/>
                <w:bCs/>
                <w:sz w:val="16"/>
                <w:szCs w:val="16"/>
              </w:rPr>
            </w:pPr>
            <w:r w:rsidRPr="008565E6">
              <w:rPr>
                <w:rFonts w:ascii="Cambria" w:hAnsi="Cambria"/>
                <w:bCs/>
                <w:sz w:val="16"/>
                <w:szCs w:val="16"/>
              </w:rPr>
              <w:t>(в лева)</w:t>
            </w:r>
          </w:p>
        </w:tc>
        <w:tc>
          <w:tcPr>
            <w:tcW w:w="6567" w:type="dxa"/>
            <w:gridSpan w:val="36"/>
            <w:vAlign w:val="center"/>
          </w:tcPr>
          <w:p w14:paraId="4D9F8C31" w14:textId="77777777" w:rsidR="00AF260E" w:rsidRPr="008565E6" w:rsidRDefault="00AF260E" w:rsidP="00C22B9C">
            <w:pPr>
              <w:spacing w:after="0" w:line="240" w:lineRule="auto"/>
              <w:jc w:val="center"/>
              <w:rPr>
                <w:rFonts w:ascii="Cambria" w:hAnsi="Cambria"/>
                <w:b/>
                <w:bCs/>
                <w:sz w:val="20"/>
                <w:szCs w:val="20"/>
              </w:rPr>
            </w:pPr>
            <w:r w:rsidRPr="008565E6">
              <w:rPr>
                <w:rFonts w:ascii="Cambria" w:hAnsi="Cambria"/>
                <w:b/>
                <w:bCs/>
                <w:sz w:val="20"/>
                <w:szCs w:val="20"/>
              </w:rPr>
              <w:t>в т.ч. за дейност/и, попадаща/и до съответните прагове:</w:t>
            </w:r>
          </w:p>
        </w:tc>
      </w:tr>
      <w:tr w:rsidR="00AF260E" w:rsidRPr="008565E6" w14:paraId="5C2BBC7C" w14:textId="77777777" w:rsidTr="00C22B9C">
        <w:trPr>
          <w:trHeight w:val="273"/>
        </w:trPr>
        <w:tc>
          <w:tcPr>
            <w:tcW w:w="693" w:type="dxa"/>
            <w:vMerge/>
          </w:tcPr>
          <w:p w14:paraId="23E0418B" w14:textId="77777777" w:rsidR="00AF260E" w:rsidRPr="008565E6" w:rsidRDefault="00AF260E" w:rsidP="00C22B9C">
            <w:pPr>
              <w:spacing w:after="0" w:line="240" w:lineRule="auto"/>
              <w:rPr>
                <w:rFonts w:ascii="Cambria" w:hAnsi="Cambria"/>
                <w:b/>
                <w:bCs/>
                <w:sz w:val="20"/>
                <w:szCs w:val="20"/>
              </w:rPr>
            </w:pPr>
          </w:p>
        </w:tc>
        <w:tc>
          <w:tcPr>
            <w:tcW w:w="2358" w:type="dxa"/>
            <w:gridSpan w:val="4"/>
            <w:vMerge/>
            <w:vAlign w:val="center"/>
          </w:tcPr>
          <w:p w14:paraId="6D3F2A5D" w14:textId="77777777" w:rsidR="00AF260E" w:rsidRPr="008565E6" w:rsidRDefault="00AF260E" w:rsidP="00C22B9C">
            <w:pPr>
              <w:spacing w:after="0" w:line="240" w:lineRule="auto"/>
              <w:jc w:val="center"/>
              <w:rPr>
                <w:rFonts w:ascii="Cambria" w:hAnsi="Cambria"/>
                <w:b/>
                <w:bCs/>
                <w:sz w:val="20"/>
                <w:szCs w:val="20"/>
              </w:rPr>
            </w:pPr>
          </w:p>
        </w:tc>
        <w:tc>
          <w:tcPr>
            <w:tcW w:w="1800" w:type="dxa"/>
            <w:gridSpan w:val="6"/>
            <w:vMerge/>
            <w:vAlign w:val="center"/>
          </w:tcPr>
          <w:p w14:paraId="2B492CD2" w14:textId="77777777" w:rsidR="00AF260E" w:rsidRPr="008565E6" w:rsidRDefault="00AF260E" w:rsidP="00C22B9C">
            <w:pPr>
              <w:spacing w:after="0" w:line="240" w:lineRule="auto"/>
              <w:jc w:val="center"/>
              <w:rPr>
                <w:rFonts w:ascii="Cambria" w:hAnsi="Cambria"/>
                <w:b/>
                <w:bCs/>
                <w:sz w:val="20"/>
                <w:szCs w:val="20"/>
              </w:rPr>
            </w:pPr>
          </w:p>
        </w:tc>
        <w:tc>
          <w:tcPr>
            <w:tcW w:w="1980" w:type="dxa"/>
            <w:gridSpan w:val="11"/>
            <w:vMerge/>
            <w:vAlign w:val="center"/>
          </w:tcPr>
          <w:p w14:paraId="31493182" w14:textId="77777777" w:rsidR="00AF260E" w:rsidRPr="008565E6" w:rsidRDefault="00AF260E" w:rsidP="00C22B9C">
            <w:pPr>
              <w:spacing w:after="0" w:line="240" w:lineRule="auto"/>
              <w:jc w:val="center"/>
              <w:rPr>
                <w:rFonts w:ascii="Cambria" w:hAnsi="Cambria"/>
                <w:b/>
                <w:bCs/>
                <w:sz w:val="20"/>
                <w:szCs w:val="20"/>
              </w:rPr>
            </w:pPr>
          </w:p>
        </w:tc>
        <w:tc>
          <w:tcPr>
            <w:tcW w:w="2340" w:type="dxa"/>
            <w:gridSpan w:val="7"/>
            <w:vMerge/>
            <w:vAlign w:val="center"/>
          </w:tcPr>
          <w:p w14:paraId="5FFD0B10" w14:textId="77777777" w:rsidR="00AF260E" w:rsidRPr="008565E6" w:rsidRDefault="00AF260E" w:rsidP="00C22B9C">
            <w:pPr>
              <w:spacing w:after="0" w:line="240" w:lineRule="auto"/>
              <w:jc w:val="center"/>
              <w:rPr>
                <w:rFonts w:ascii="Cambria" w:hAnsi="Cambria"/>
                <w:b/>
                <w:bCs/>
                <w:sz w:val="20"/>
                <w:szCs w:val="20"/>
              </w:rPr>
            </w:pPr>
          </w:p>
        </w:tc>
        <w:tc>
          <w:tcPr>
            <w:tcW w:w="1260" w:type="dxa"/>
            <w:gridSpan w:val="5"/>
            <w:vAlign w:val="center"/>
          </w:tcPr>
          <w:p w14:paraId="099E3F8E" w14:textId="77777777" w:rsidR="00AF260E" w:rsidRPr="008565E6" w:rsidRDefault="00AF260E" w:rsidP="00C22B9C">
            <w:pPr>
              <w:spacing w:after="0" w:line="240" w:lineRule="auto"/>
              <w:jc w:val="center"/>
              <w:rPr>
                <w:rFonts w:ascii="Cambria" w:hAnsi="Cambria"/>
                <w:b/>
                <w:sz w:val="20"/>
                <w:szCs w:val="20"/>
              </w:rPr>
            </w:pPr>
            <w:r w:rsidRPr="008565E6">
              <w:rPr>
                <w:rFonts w:ascii="Cambria" w:hAnsi="Cambria"/>
                <w:b/>
                <w:sz w:val="20"/>
                <w:szCs w:val="20"/>
              </w:rPr>
              <w:t>a</w:t>
            </w:r>
          </w:p>
        </w:tc>
        <w:tc>
          <w:tcPr>
            <w:tcW w:w="1440" w:type="dxa"/>
            <w:gridSpan w:val="7"/>
            <w:vAlign w:val="center"/>
          </w:tcPr>
          <w:p w14:paraId="16F8DCCA" w14:textId="77777777" w:rsidR="00AF260E" w:rsidRPr="008565E6" w:rsidRDefault="00AF260E" w:rsidP="00C22B9C">
            <w:pPr>
              <w:spacing w:after="0" w:line="240" w:lineRule="auto"/>
              <w:jc w:val="center"/>
              <w:rPr>
                <w:rFonts w:ascii="Cambria" w:hAnsi="Cambria"/>
                <w:b/>
                <w:sz w:val="20"/>
                <w:szCs w:val="20"/>
              </w:rPr>
            </w:pPr>
            <w:r w:rsidRPr="008565E6">
              <w:rPr>
                <w:rFonts w:ascii="Cambria" w:hAnsi="Cambria"/>
                <w:b/>
                <w:sz w:val="20"/>
                <w:szCs w:val="20"/>
              </w:rPr>
              <w:t>b</w:t>
            </w:r>
          </w:p>
        </w:tc>
        <w:tc>
          <w:tcPr>
            <w:tcW w:w="1440" w:type="dxa"/>
            <w:gridSpan w:val="12"/>
            <w:vAlign w:val="center"/>
          </w:tcPr>
          <w:p w14:paraId="643AFFAE" w14:textId="77777777" w:rsidR="00AF260E" w:rsidRPr="008565E6" w:rsidRDefault="00AF260E" w:rsidP="00C22B9C">
            <w:pPr>
              <w:spacing w:after="0" w:line="240" w:lineRule="auto"/>
              <w:jc w:val="center"/>
              <w:rPr>
                <w:rFonts w:ascii="Cambria" w:hAnsi="Cambria"/>
                <w:b/>
                <w:sz w:val="20"/>
                <w:szCs w:val="20"/>
              </w:rPr>
            </w:pPr>
            <w:r w:rsidRPr="008565E6">
              <w:rPr>
                <w:rFonts w:ascii="Cambria" w:hAnsi="Cambria"/>
                <w:b/>
                <w:sz w:val="20"/>
                <w:szCs w:val="20"/>
              </w:rPr>
              <w:t>c</w:t>
            </w:r>
          </w:p>
        </w:tc>
        <w:tc>
          <w:tcPr>
            <w:tcW w:w="1260" w:type="dxa"/>
            <w:gridSpan w:val="6"/>
            <w:vAlign w:val="center"/>
          </w:tcPr>
          <w:p w14:paraId="466FAF4C" w14:textId="77777777" w:rsidR="00AF260E" w:rsidRPr="008565E6" w:rsidRDefault="00AF260E" w:rsidP="00C22B9C">
            <w:pPr>
              <w:spacing w:after="0" w:line="240" w:lineRule="auto"/>
              <w:jc w:val="center"/>
              <w:rPr>
                <w:rFonts w:ascii="Cambria" w:hAnsi="Cambria"/>
                <w:b/>
                <w:sz w:val="20"/>
                <w:szCs w:val="20"/>
              </w:rPr>
            </w:pPr>
            <w:r w:rsidRPr="008565E6">
              <w:rPr>
                <w:rFonts w:ascii="Cambria" w:hAnsi="Cambria"/>
                <w:b/>
                <w:sz w:val="20"/>
                <w:szCs w:val="20"/>
              </w:rPr>
              <w:t>d</w:t>
            </w:r>
          </w:p>
        </w:tc>
        <w:tc>
          <w:tcPr>
            <w:tcW w:w="1167" w:type="dxa"/>
            <w:gridSpan w:val="6"/>
            <w:vAlign w:val="center"/>
          </w:tcPr>
          <w:p w14:paraId="45A4BE77" w14:textId="77777777" w:rsidR="00AF260E" w:rsidRPr="008565E6" w:rsidRDefault="00AF260E" w:rsidP="00C22B9C">
            <w:pPr>
              <w:spacing w:after="0" w:line="240" w:lineRule="auto"/>
              <w:jc w:val="center"/>
              <w:rPr>
                <w:rFonts w:ascii="Cambria" w:hAnsi="Cambria"/>
                <w:b/>
                <w:sz w:val="20"/>
                <w:szCs w:val="20"/>
              </w:rPr>
            </w:pPr>
            <w:r w:rsidRPr="008565E6">
              <w:rPr>
                <w:rFonts w:ascii="Cambria" w:hAnsi="Cambria"/>
                <w:b/>
                <w:sz w:val="20"/>
                <w:szCs w:val="20"/>
              </w:rPr>
              <w:t>e</w:t>
            </w:r>
          </w:p>
        </w:tc>
      </w:tr>
      <w:tr w:rsidR="00AF260E" w:rsidRPr="008565E6" w14:paraId="511E675C" w14:textId="77777777" w:rsidTr="00C22B9C">
        <w:trPr>
          <w:trHeight w:val="1263"/>
        </w:trPr>
        <w:tc>
          <w:tcPr>
            <w:tcW w:w="693" w:type="dxa"/>
            <w:vMerge/>
          </w:tcPr>
          <w:p w14:paraId="14EAD869" w14:textId="77777777" w:rsidR="00AF260E" w:rsidRPr="008565E6" w:rsidRDefault="00AF260E" w:rsidP="00C22B9C">
            <w:pPr>
              <w:spacing w:after="0" w:line="240" w:lineRule="auto"/>
              <w:rPr>
                <w:rFonts w:ascii="Cambria" w:hAnsi="Cambria"/>
                <w:b/>
                <w:bCs/>
                <w:sz w:val="20"/>
                <w:szCs w:val="20"/>
              </w:rPr>
            </w:pPr>
          </w:p>
        </w:tc>
        <w:tc>
          <w:tcPr>
            <w:tcW w:w="2358" w:type="dxa"/>
            <w:gridSpan w:val="4"/>
            <w:vMerge/>
            <w:vAlign w:val="center"/>
          </w:tcPr>
          <w:p w14:paraId="107CF52F" w14:textId="77777777" w:rsidR="00AF260E" w:rsidRPr="008565E6" w:rsidRDefault="00AF260E" w:rsidP="00C22B9C">
            <w:pPr>
              <w:spacing w:after="0" w:line="240" w:lineRule="auto"/>
              <w:jc w:val="center"/>
              <w:rPr>
                <w:rFonts w:ascii="Cambria" w:hAnsi="Cambria"/>
                <w:b/>
                <w:bCs/>
                <w:sz w:val="20"/>
                <w:szCs w:val="20"/>
              </w:rPr>
            </w:pPr>
          </w:p>
        </w:tc>
        <w:tc>
          <w:tcPr>
            <w:tcW w:w="1800" w:type="dxa"/>
            <w:gridSpan w:val="6"/>
            <w:vMerge/>
            <w:vAlign w:val="center"/>
          </w:tcPr>
          <w:p w14:paraId="24D6D907" w14:textId="77777777" w:rsidR="00AF260E" w:rsidRPr="008565E6" w:rsidRDefault="00AF260E" w:rsidP="00C22B9C">
            <w:pPr>
              <w:spacing w:after="0" w:line="240" w:lineRule="auto"/>
              <w:jc w:val="center"/>
              <w:rPr>
                <w:rFonts w:ascii="Cambria" w:hAnsi="Cambria"/>
                <w:b/>
                <w:bCs/>
                <w:sz w:val="20"/>
                <w:szCs w:val="20"/>
              </w:rPr>
            </w:pPr>
          </w:p>
        </w:tc>
        <w:tc>
          <w:tcPr>
            <w:tcW w:w="1980" w:type="dxa"/>
            <w:gridSpan w:val="11"/>
            <w:vMerge/>
            <w:vAlign w:val="center"/>
          </w:tcPr>
          <w:p w14:paraId="6150A9EC" w14:textId="77777777" w:rsidR="00AF260E" w:rsidRPr="008565E6" w:rsidRDefault="00AF260E" w:rsidP="00C22B9C">
            <w:pPr>
              <w:spacing w:after="0" w:line="240" w:lineRule="auto"/>
              <w:jc w:val="center"/>
              <w:rPr>
                <w:rFonts w:ascii="Cambria" w:hAnsi="Cambria"/>
                <w:b/>
                <w:bCs/>
                <w:sz w:val="20"/>
                <w:szCs w:val="20"/>
              </w:rPr>
            </w:pPr>
          </w:p>
        </w:tc>
        <w:tc>
          <w:tcPr>
            <w:tcW w:w="2340" w:type="dxa"/>
            <w:gridSpan w:val="7"/>
            <w:vMerge/>
            <w:vAlign w:val="center"/>
          </w:tcPr>
          <w:p w14:paraId="6E93AE67" w14:textId="77777777" w:rsidR="00AF260E" w:rsidRPr="008565E6" w:rsidRDefault="00AF260E" w:rsidP="00C22B9C">
            <w:pPr>
              <w:spacing w:after="0" w:line="240" w:lineRule="auto"/>
              <w:jc w:val="center"/>
              <w:rPr>
                <w:rFonts w:ascii="Cambria" w:hAnsi="Cambria"/>
                <w:b/>
                <w:bCs/>
                <w:sz w:val="20"/>
                <w:szCs w:val="20"/>
              </w:rPr>
            </w:pPr>
          </w:p>
        </w:tc>
        <w:tc>
          <w:tcPr>
            <w:tcW w:w="1260" w:type="dxa"/>
            <w:gridSpan w:val="5"/>
            <w:vAlign w:val="center"/>
          </w:tcPr>
          <w:p w14:paraId="3296A64C" w14:textId="6080A09F" w:rsidR="00AF260E" w:rsidRPr="008565E6" w:rsidRDefault="00AF260E" w:rsidP="00033428">
            <w:pPr>
              <w:spacing w:after="0" w:line="240" w:lineRule="auto"/>
              <w:jc w:val="center"/>
              <w:rPr>
                <w:rFonts w:ascii="Cambria" w:hAnsi="Cambria"/>
                <w:b/>
                <w:sz w:val="18"/>
                <w:szCs w:val="18"/>
              </w:rPr>
            </w:pPr>
            <w:r w:rsidRPr="008565E6">
              <w:rPr>
                <w:rFonts w:ascii="Cambria" w:hAnsi="Cambria"/>
                <w:b/>
                <w:sz w:val="18"/>
                <w:szCs w:val="18"/>
              </w:rPr>
              <w:t>„</w:t>
            </w:r>
            <w:r w:rsidR="00033428">
              <w:rPr>
                <w:rFonts w:ascii="Cambria" w:hAnsi="Cambria"/>
                <w:b/>
                <w:sz w:val="18"/>
                <w:szCs w:val="18"/>
              </w:rPr>
              <w:t>шосеен транспорт</w:t>
            </w:r>
            <w:r w:rsidRPr="008565E6">
              <w:rPr>
                <w:rFonts w:ascii="Cambria" w:hAnsi="Cambria"/>
                <w:b/>
                <w:sz w:val="18"/>
                <w:szCs w:val="18"/>
              </w:rPr>
              <w:t>“</w:t>
            </w:r>
          </w:p>
        </w:tc>
        <w:tc>
          <w:tcPr>
            <w:tcW w:w="1440" w:type="dxa"/>
            <w:gridSpan w:val="7"/>
            <w:vAlign w:val="center"/>
          </w:tcPr>
          <w:p w14:paraId="58767545" w14:textId="77777777" w:rsidR="00AF260E" w:rsidRPr="008565E6" w:rsidRDefault="00AF260E" w:rsidP="00C22B9C">
            <w:pPr>
              <w:spacing w:after="0" w:line="240" w:lineRule="auto"/>
              <w:jc w:val="center"/>
              <w:rPr>
                <w:rFonts w:ascii="Cambria" w:hAnsi="Cambria"/>
                <w:b/>
                <w:sz w:val="18"/>
                <w:szCs w:val="18"/>
              </w:rPr>
            </w:pPr>
            <w:r w:rsidRPr="008565E6">
              <w:rPr>
                <w:rFonts w:ascii="Cambria" w:hAnsi="Cambria"/>
                <w:b/>
                <w:sz w:val="18"/>
                <w:szCs w:val="18"/>
              </w:rPr>
              <w:t>други дейности по Рег. (ЕС) 1407/2013</w:t>
            </w:r>
          </w:p>
        </w:tc>
        <w:tc>
          <w:tcPr>
            <w:tcW w:w="1440" w:type="dxa"/>
            <w:gridSpan w:val="12"/>
            <w:vAlign w:val="center"/>
          </w:tcPr>
          <w:p w14:paraId="537DB2BB" w14:textId="45F3931C" w:rsidR="00AF260E" w:rsidRPr="008565E6" w:rsidRDefault="00AF260E" w:rsidP="00C22B9C">
            <w:pPr>
              <w:spacing w:after="0" w:line="240" w:lineRule="auto"/>
              <w:jc w:val="center"/>
              <w:rPr>
                <w:rFonts w:ascii="Cambria" w:hAnsi="Cambria"/>
                <w:b/>
                <w:sz w:val="18"/>
                <w:szCs w:val="18"/>
              </w:rPr>
            </w:pPr>
            <w:r w:rsidRPr="008565E6">
              <w:rPr>
                <w:rFonts w:ascii="Cambria" w:hAnsi="Cambria"/>
                <w:b/>
                <w:sz w:val="18"/>
                <w:szCs w:val="18"/>
              </w:rPr>
              <w:t>УОИИ</w:t>
            </w:r>
            <w:r w:rsidR="00033428">
              <w:rPr>
                <w:rFonts w:ascii="Cambria" w:hAnsi="Cambria"/>
                <w:b/>
                <w:sz w:val="18"/>
                <w:szCs w:val="18"/>
              </w:rPr>
              <w:t xml:space="preserve"> по Рег. (ЕС) 360/2012</w:t>
            </w:r>
          </w:p>
        </w:tc>
        <w:tc>
          <w:tcPr>
            <w:tcW w:w="1260" w:type="dxa"/>
            <w:gridSpan w:val="6"/>
            <w:vAlign w:val="center"/>
          </w:tcPr>
          <w:p w14:paraId="183E8189" w14:textId="77777777" w:rsidR="00AF260E" w:rsidRPr="008565E6" w:rsidRDefault="00AF260E" w:rsidP="00C22B9C">
            <w:pPr>
              <w:spacing w:after="0" w:line="240" w:lineRule="auto"/>
              <w:jc w:val="center"/>
              <w:rPr>
                <w:rFonts w:ascii="Cambria" w:hAnsi="Cambria"/>
                <w:b/>
                <w:sz w:val="18"/>
                <w:szCs w:val="18"/>
              </w:rPr>
            </w:pPr>
            <w:r w:rsidRPr="008565E6">
              <w:rPr>
                <w:rFonts w:ascii="Cambria" w:hAnsi="Cambria"/>
                <w:b/>
                <w:sz w:val="18"/>
                <w:szCs w:val="18"/>
              </w:rPr>
              <w:t>по Рег.  (ЕС) 1408/2013</w:t>
            </w:r>
          </w:p>
        </w:tc>
        <w:tc>
          <w:tcPr>
            <w:tcW w:w="1167" w:type="dxa"/>
            <w:gridSpan w:val="6"/>
            <w:vAlign w:val="center"/>
          </w:tcPr>
          <w:p w14:paraId="30FC10D4" w14:textId="77777777" w:rsidR="00AF260E" w:rsidRPr="008565E6" w:rsidRDefault="00AF260E" w:rsidP="00C22B9C">
            <w:pPr>
              <w:spacing w:after="0" w:line="240" w:lineRule="auto"/>
              <w:jc w:val="center"/>
              <w:rPr>
                <w:rFonts w:ascii="Cambria" w:hAnsi="Cambria"/>
                <w:b/>
                <w:sz w:val="20"/>
                <w:szCs w:val="20"/>
              </w:rPr>
            </w:pPr>
            <w:r w:rsidRPr="008565E6">
              <w:rPr>
                <w:rFonts w:ascii="Cambria" w:hAnsi="Cambria"/>
                <w:b/>
                <w:sz w:val="18"/>
                <w:szCs w:val="18"/>
              </w:rPr>
              <w:t>по Рег.  (ЕС) 717/2014</w:t>
            </w:r>
          </w:p>
        </w:tc>
      </w:tr>
      <w:tr w:rsidR="00AF260E" w:rsidRPr="008565E6" w14:paraId="240266BE" w14:textId="77777777" w:rsidTr="00C22B9C">
        <w:trPr>
          <w:trHeight w:val="967"/>
        </w:trPr>
        <w:tc>
          <w:tcPr>
            <w:tcW w:w="693" w:type="dxa"/>
            <w:vMerge/>
          </w:tcPr>
          <w:p w14:paraId="1670262A" w14:textId="77777777" w:rsidR="00AF260E" w:rsidRPr="008565E6" w:rsidRDefault="00AF260E" w:rsidP="00C22B9C">
            <w:pPr>
              <w:spacing w:after="0" w:line="240" w:lineRule="auto"/>
              <w:rPr>
                <w:rFonts w:ascii="Cambria" w:hAnsi="Cambria"/>
                <w:b/>
                <w:bCs/>
                <w:sz w:val="20"/>
                <w:szCs w:val="20"/>
              </w:rPr>
            </w:pPr>
          </w:p>
        </w:tc>
        <w:tc>
          <w:tcPr>
            <w:tcW w:w="2358" w:type="dxa"/>
            <w:gridSpan w:val="4"/>
            <w:vMerge/>
            <w:vAlign w:val="center"/>
          </w:tcPr>
          <w:p w14:paraId="6774E8C1" w14:textId="77777777" w:rsidR="00AF260E" w:rsidRPr="008565E6" w:rsidRDefault="00AF260E" w:rsidP="00C22B9C">
            <w:pPr>
              <w:spacing w:after="0" w:line="240" w:lineRule="auto"/>
              <w:jc w:val="center"/>
              <w:rPr>
                <w:rFonts w:ascii="Cambria" w:hAnsi="Cambria"/>
                <w:b/>
                <w:bCs/>
                <w:sz w:val="20"/>
                <w:szCs w:val="20"/>
              </w:rPr>
            </w:pPr>
          </w:p>
        </w:tc>
        <w:tc>
          <w:tcPr>
            <w:tcW w:w="1800" w:type="dxa"/>
            <w:gridSpan w:val="6"/>
            <w:vMerge/>
            <w:vAlign w:val="center"/>
          </w:tcPr>
          <w:p w14:paraId="0B12299B" w14:textId="77777777" w:rsidR="00AF260E" w:rsidRPr="008565E6" w:rsidRDefault="00AF260E" w:rsidP="00C22B9C">
            <w:pPr>
              <w:spacing w:after="0" w:line="240" w:lineRule="auto"/>
              <w:jc w:val="center"/>
              <w:rPr>
                <w:rFonts w:ascii="Cambria" w:hAnsi="Cambria"/>
                <w:b/>
                <w:bCs/>
                <w:sz w:val="20"/>
                <w:szCs w:val="20"/>
              </w:rPr>
            </w:pPr>
          </w:p>
        </w:tc>
        <w:tc>
          <w:tcPr>
            <w:tcW w:w="1980" w:type="dxa"/>
            <w:gridSpan w:val="11"/>
            <w:vMerge/>
            <w:vAlign w:val="center"/>
          </w:tcPr>
          <w:p w14:paraId="52D2CB97" w14:textId="77777777" w:rsidR="00AF260E" w:rsidRPr="008565E6" w:rsidRDefault="00AF260E" w:rsidP="00C22B9C">
            <w:pPr>
              <w:spacing w:after="0" w:line="240" w:lineRule="auto"/>
              <w:jc w:val="center"/>
              <w:rPr>
                <w:rFonts w:ascii="Cambria" w:hAnsi="Cambria"/>
                <w:b/>
                <w:bCs/>
                <w:sz w:val="20"/>
                <w:szCs w:val="20"/>
              </w:rPr>
            </w:pPr>
          </w:p>
        </w:tc>
        <w:tc>
          <w:tcPr>
            <w:tcW w:w="2340" w:type="dxa"/>
            <w:gridSpan w:val="7"/>
            <w:vMerge/>
            <w:vAlign w:val="center"/>
          </w:tcPr>
          <w:p w14:paraId="7BD9471A" w14:textId="77777777" w:rsidR="00AF260E" w:rsidRPr="008565E6" w:rsidRDefault="00AF260E" w:rsidP="00C22B9C">
            <w:pPr>
              <w:spacing w:after="0" w:line="240" w:lineRule="auto"/>
              <w:jc w:val="center"/>
              <w:rPr>
                <w:rFonts w:ascii="Cambria" w:hAnsi="Cambria"/>
                <w:b/>
                <w:bCs/>
                <w:sz w:val="20"/>
                <w:szCs w:val="20"/>
              </w:rPr>
            </w:pPr>
          </w:p>
        </w:tc>
        <w:tc>
          <w:tcPr>
            <w:tcW w:w="1260" w:type="dxa"/>
            <w:gridSpan w:val="5"/>
            <w:vAlign w:val="center"/>
          </w:tcPr>
          <w:p w14:paraId="5989BC2F" w14:textId="77777777" w:rsidR="00AF260E" w:rsidRPr="008565E6" w:rsidRDefault="00AF260E" w:rsidP="00C22B9C">
            <w:pPr>
              <w:spacing w:after="0" w:line="240" w:lineRule="auto"/>
              <w:jc w:val="center"/>
              <w:rPr>
                <w:rFonts w:ascii="Cambria" w:hAnsi="Cambria" w:cs="Gisha"/>
                <w:sz w:val="13"/>
                <w:szCs w:val="13"/>
              </w:rPr>
            </w:pPr>
            <w:r w:rsidRPr="008565E6">
              <w:rPr>
                <w:rFonts w:ascii="Cambria" w:hAnsi="Cambria" w:cs="Arial"/>
                <w:sz w:val="13"/>
                <w:szCs w:val="13"/>
              </w:rPr>
              <w:t>до</w:t>
            </w:r>
          </w:p>
          <w:p w14:paraId="14054E23" w14:textId="77777777" w:rsidR="00AF260E" w:rsidRPr="008565E6" w:rsidRDefault="00AF260E" w:rsidP="00C22B9C">
            <w:pPr>
              <w:spacing w:after="0" w:line="240" w:lineRule="auto"/>
              <w:jc w:val="center"/>
              <w:rPr>
                <w:rFonts w:ascii="Cambria" w:hAnsi="Cambria" w:cs="Gisha"/>
                <w:sz w:val="13"/>
                <w:szCs w:val="13"/>
              </w:rPr>
            </w:pPr>
            <w:r w:rsidRPr="008565E6">
              <w:rPr>
                <w:rFonts w:ascii="Cambria" w:hAnsi="Cambria" w:cs="Gisha"/>
                <w:sz w:val="13"/>
                <w:szCs w:val="13"/>
              </w:rPr>
              <w:t xml:space="preserve">100 000 </w:t>
            </w:r>
            <w:r w:rsidRPr="008565E6">
              <w:rPr>
                <w:rFonts w:ascii="Cambria" w:hAnsi="Cambria" w:cs="Arial"/>
                <w:sz w:val="13"/>
                <w:szCs w:val="13"/>
              </w:rPr>
              <w:t>евро</w:t>
            </w:r>
          </w:p>
          <w:p w14:paraId="2A93603F" w14:textId="77777777" w:rsidR="00AF260E" w:rsidRPr="008565E6" w:rsidRDefault="00AF260E" w:rsidP="00C22B9C">
            <w:pPr>
              <w:spacing w:after="0" w:line="240" w:lineRule="auto"/>
              <w:jc w:val="center"/>
              <w:rPr>
                <w:rFonts w:ascii="Cambria" w:hAnsi="Cambria" w:cs="Gisha"/>
                <w:sz w:val="13"/>
                <w:szCs w:val="13"/>
              </w:rPr>
            </w:pPr>
            <w:r w:rsidRPr="008565E6">
              <w:rPr>
                <w:rFonts w:ascii="Cambria" w:hAnsi="Cambria" w:cs="Gisha"/>
                <w:sz w:val="13"/>
                <w:szCs w:val="13"/>
              </w:rPr>
              <w:t xml:space="preserve">(195 583 </w:t>
            </w:r>
            <w:r w:rsidRPr="008565E6">
              <w:rPr>
                <w:rFonts w:ascii="Cambria" w:hAnsi="Cambria" w:cs="Arial"/>
                <w:sz w:val="13"/>
                <w:szCs w:val="13"/>
              </w:rPr>
              <w:t>лв</w:t>
            </w:r>
            <w:r w:rsidRPr="008565E6">
              <w:rPr>
                <w:rFonts w:ascii="Cambria" w:hAnsi="Cambria" w:cs="Gisha"/>
                <w:sz w:val="13"/>
                <w:szCs w:val="13"/>
              </w:rPr>
              <w:t>.)</w:t>
            </w:r>
          </w:p>
        </w:tc>
        <w:tc>
          <w:tcPr>
            <w:tcW w:w="1440" w:type="dxa"/>
            <w:gridSpan w:val="7"/>
            <w:vAlign w:val="center"/>
          </w:tcPr>
          <w:p w14:paraId="72E007F5" w14:textId="77777777" w:rsidR="00AF260E" w:rsidRPr="008565E6" w:rsidRDefault="00AF260E" w:rsidP="00C22B9C">
            <w:pPr>
              <w:spacing w:after="0" w:line="240" w:lineRule="auto"/>
              <w:jc w:val="center"/>
              <w:rPr>
                <w:rFonts w:ascii="Cambria" w:hAnsi="Cambria" w:cs="Gisha"/>
                <w:sz w:val="13"/>
                <w:szCs w:val="13"/>
              </w:rPr>
            </w:pPr>
            <w:r w:rsidRPr="008565E6">
              <w:rPr>
                <w:rFonts w:ascii="Cambria" w:hAnsi="Cambria" w:cs="Arial"/>
                <w:sz w:val="13"/>
                <w:szCs w:val="13"/>
              </w:rPr>
              <w:t>до</w:t>
            </w:r>
          </w:p>
          <w:p w14:paraId="179E2F41" w14:textId="77777777" w:rsidR="00AF260E" w:rsidRPr="008565E6" w:rsidRDefault="00AF260E" w:rsidP="00C22B9C">
            <w:pPr>
              <w:spacing w:after="0" w:line="240" w:lineRule="auto"/>
              <w:jc w:val="center"/>
              <w:rPr>
                <w:rFonts w:ascii="Cambria" w:hAnsi="Cambria" w:cs="Gisha"/>
                <w:sz w:val="13"/>
                <w:szCs w:val="13"/>
              </w:rPr>
            </w:pPr>
            <w:r w:rsidRPr="008565E6">
              <w:rPr>
                <w:rFonts w:ascii="Cambria" w:hAnsi="Cambria" w:cs="Gisha"/>
                <w:sz w:val="13"/>
                <w:szCs w:val="13"/>
              </w:rPr>
              <w:t xml:space="preserve">200 000 </w:t>
            </w:r>
            <w:r w:rsidRPr="008565E6">
              <w:rPr>
                <w:rFonts w:ascii="Cambria" w:hAnsi="Cambria" w:cs="Arial"/>
                <w:sz w:val="13"/>
                <w:szCs w:val="13"/>
              </w:rPr>
              <w:t>евро</w:t>
            </w:r>
          </w:p>
          <w:p w14:paraId="2A877DA6" w14:textId="77777777" w:rsidR="00AF260E" w:rsidRPr="008565E6" w:rsidRDefault="00AF260E" w:rsidP="00C22B9C">
            <w:pPr>
              <w:spacing w:after="0" w:line="240" w:lineRule="auto"/>
              <w:jc w:val="center"/>
              <w:rPr>
                <w:rFonts w:ascii="Cambria" w:hAnsi="Cambria" w:cs="Gisha"/>
                <w:sz w:val="13"/>
                <w:szCs w:val="13"/>
              </w:rPr>
            </w:pPr>
            <w:r w:rsidRPr="008565E6">
              <w:rPr>
                <w:rFonts w:ascii="Cambria" w:hAnsi="Cambria" w:cs="Gisha"/>
                <w:sz w:val="13"/>
                <w:szCs w:val="13"/>
              </w:rPr>
              <w:t xml:space="preserve">(391 166 </w:t>
            </w:r>
            <w:r w:rsidRPr="008565E6">
              <w:rPr>
                <w:rFonts w:ascii="Cambria" w:hAnsi="Cambria" w:cs="Arial"/>
                <w:sz w:val="13"/>
                <w:szCs w:val="13"/>
              </w:rPr>
              <w:t>лв</w:t>
            </w:r>
            <w:r w:rsidRPr="008565E6">
              <w:rPr>
                <w:rFonts w:ascii="Cambria" w:hAnsi="Cambria" w:cs="Gisha"/>
                <w:sz w:val="13"/>
                <w:szCs w:val="13"/>
              </w:rPr>
              <w:t>.)</w:t>
            </w:r>
          </w:p>
        </w:tc>
        <w:tc>
          <w:tcPr>
            <w:tcW w:w="1440" w:type="dxa"/>
            <w:gridSpan w:val="12"/>
            <w:vAlign w:val="center"/>
          </w:tcPr>
          <w:p w14:paraId="2AEC0327" w14:textId="77777777" w:rsidR="00AF260E" w:rsidRPr="008565E6" w:rsidRDefault="00AF260E" w:rsidP="00C22B9C">
            <w:pPr>
              <w:spacing w:after="0" w:line="240" w:lineRule="auto"/>
              <w:jc w:val="center"/>
              <w:rPr>
                <w:rFonts w:ascii="Cambria" w:hAnsi="Cambria" w:cs="Gisha"/>
                <w:sz w:val="13"/>
                <w:szCs w:val="13"/>
              </w:rPr>
            </w:pPr>
            <w:r w:rsidRPr="008565E6">
              <w:rPr>
                <w:rFonts w:ascii="Cambria" w:hAnsi="Cambria" w:cs="Arial"/>
                <w:sz w:val="13"/>
                <w:szCs w:val="13"/>
              </w:rPr>
              <w:t>до</w:t>
            </w:r>
          </w:p>
          <w:p w14:paraId="3B41AB56" w14:textId="77777777" w:rsidR="00AF260E" w:rsidRPr="008565E6" w:rsidRDefault="00AF260E" w:rsidP="00C22B9C">
            <w:pPr>
              <w:spacing w:after="0" w:line="240" w:lineRule="auto"/>
              <w:jc w:val="center"/>
              <w:rPr>
                <w:rFonts w:ascii="Cambria" w:hAnsi="Cambria" w:cs="Gisha"/>
                <w:sz w:val="13"/>
                <w:szCs w:val="13"/>
              </w:rPr>
            </w:pPr>
            <w:r w:rsidRPr="008565E6">
              <w:rPr>
                <w:rFonts w:ascii="Cambria" w:hAnsi="Cambria" w:cs="Gisha"/>
                <w:sz w:val="13"/>
                <w:szCs w:val="13"/>
              </w:rPr>
              <w:t xml:space="preserve">500 000 </w:t>
            </w:r>
            <w:r w:rsidRPr="008565E6">
              <w:rPr>
                <w:rFonts w:ascii="Cambria" w:hAnsi="Cambria" w:cs="Arial"/>
                <w:sz w:val="13"/>
                <w:szCs w:val="13"/>
              </w:rPr>
              <w:t>евро</w:t>
            </w:r>
          </w:p>
          <w:p w14:paraId="6156D69C" w14:textId="77777777" w:rsidR="00AF260E" w:rsidRPr="008565E6" w:rsidRDefault="00AF260E" w:rsidP="00C22B9C">
            <w:pPr>
              <w:spacing w:after="0" w:line="240" w:lineRule="auto"/>
              <w:jc w:val="center"/>
              <w:rPr>
                <w:rFonts w:ascii="Cambria" w:hAnsi="Cambria" w:cs="Gisha"/>
                <w:sz w:val="13"/>
                <w:szCs w:val="13"/>
              </w:rPr>
            </w:pPr>
            <w:r w:rsidRPr="008565E6">
              <w:rPr>
                <w:rFonts w:ascii="Cambria" w:hAnsi="Cambria" w:cs="Gisha"/>
                <w:sz w:val="13"/>
                <w:szCs w:val="13"/>
              </w:rPr>
              <w:t xml:space="preserve">(977 915 </w:t>
            </w:r>
            <w:r w:rsidRPr="008565E6">
              <w:rPr>
                <w:rFonts w:ascii="Cambria" w:hAnsi="Cambria" w:cs="Arial"/>
                <w:sz w:val="13"/>
                <w:szCs w:val="13"/>
              </w:rPr>
              <w:t>лв</w:t>
            </w:r>
            <w:r w:rsidRPr="008565E6">
              <w:rPr>
                <w:rFonts w:ascii="Cambria" w:hAnsi="Cambria" w:cs="Gisha"/>
                <w:sz w:val="13"/>
                <w:szCs w:val="13"/>
              </w:rPr>
              <w:t>.)</w:t>
            </w:r>
          </w:p>
        </w:tc>
        <w:tc>
          <w:tcPr>
            <w:tcW w:w="1260" w:type="dxa"/>
            <w:gridSpan w:val="6"/>
            <w:vAlign w:val="center"/>
          </w:tcPr>
          <w:p w14:paraId="5B740CBD" w14:textId="77777777" w:rsidR="00AF260E" w:rsidRPr="008565E6" w:rsidRDefault="00AF260E" w:rsidP="00C22B9C">
            <w:pPr>
              <w:spacing w:after="0" w:line="240" w:lineRule="auto"/>
              <w:jc w:val="center"/>
              <w:rPr>
                <w:rFonts w:ascii="Cambria" w:hAnsi="Cambria" w:cs="Gisha"/>
                <w:sz w:val="13"/>
                <w:szCs w:val="13"/>
              </w:rPr>
            </w:pPr>
            <w:r w:rsidRPr="008565E6">
              <w:rPr>
                <w:rFonts w:ascii="Cambria" w:hAnsi="Cambria" w:cs="Arial"/>
                <w:sz w:val="13"/>
                <w:szCs w:val="13"/>
              </w:rPr>
              <w:t>до</w:t>
            </w:r>
          </w:p>
          <w:p w14:paraId="0E19A859" w14:textId="77777777" w:rsidR="00AF260E" w:rsidRPr="008565E6" w:rsidRDefault="00AF260E" w:rsidP="00C22B9C">
            <w:pPr>
              <w:spacing w:after="0" w:line="240" w:lineRule="auto"/>
              <w:jc w:val="center"/>
              <w:rPr>
                <w:rFonts w:ascii="Cambria" w:hAnsi="Cambria" w:cs="Gisha"/>
                <w:sz w:val="13"/>
                <w:szCs w:val="13"/>
              </w:rPr>
            </w:pPr>
            <w:r w:rsidRPr="008565E6">
              <w:rPr>
                <w:rFonts w:ascii="Cambria" w:hAnsi="Cambria" w:cs="Gisha"/>
                <w:sz w:val="13"/>
                <w:szCs w:val="13"/>
              </w:rPr>
              <w:t xml:space="preserve">15 000 </w:t>
            </w:r>
            <w:r w:rsidRPr="008565E6">
              <w:rPr>
                <w:rFonts w:ascii="Cambria" w:hAnsi="Cambria" w:cs="Arial"/>
                <w:sz w:val="13"/>
                <w:szCs w:val="13"/>
              </w:rPr>
              <w:t>евро</w:t>
            </w:r>
          </w:p>
          <w:p w14:paraId="095C1136" w14:textId="77777777" w:rsidR="00AF260E" w:rsidRPr="008565E6" w:rsidRDefault="00AF260E" w:rsidP="00C22B9C">
            <w:pPr>
              <w:spacing w:after="0" w:line="240" w:lineRule="auto"/>
              <w:jc w:val="center"/>
              <w:rPr>
                <w:rFonts w:ascii="Cambria" w:hAnsi="Cambria" w:cs="Gisha"/>
                <w:sz w:val="14"/>
                <w:szCs w:val="14"/>
              </w:rPr>
            </w:pPr>
            <w:r w:rsidRPr="008565E6">
              <w:rPr>
                <w:rFonts w:ascii="Cambria" w:hAnsi="Cambria" w:cs="Gisha"/>
                <w:sz w:val="13"/>
                <w:szCs w:val="13"/>
              </w:rPr>
              <w:t xml:space="preserve">(29 337,45 </w:t>
            </w:r>
            <w:r w:rsidRPr="008565E6">
              <w:rPr>
                <w:rFonts w:ascii="Cambria" w:hAnsi="Cambria" w:cs="Arial"/>
                <w:sz w:val="13"/>
                <w:szCs w:val="13"/>
              </w:rPr>
              <w:t>лв</w:t>
            </w:r>
            <w:r w:rsidRPr="008565E6">
              <w:rPr>
                <w:rFonts w:ascii="Cambria" w:hAnsi="Cambria" w:cs="Gisha"/>
                <w:sz w:val="13"/>
                <w:szCs w:val="13"/>
              </w:rPr>
              <w:t>.)</w:t>
            </w:r>
          </w:p>
        </w:tc>
        <w:tc>
          <w:tcPr>
            <w:tcW w:w="1167" w:type="dxa"/>
            <w:gridSpan w:val="6"/>
            <w:vAlign w:val="center"/>
          </w:tcPr>
          <w:p w14:paraId="2C0D04E8" w14:textId="77777777" w:rsidR="00AF260E" w:rsidRPr="008565E6" w:rsidRDefault="00AF260E" w:rsidP="00C22B9C">
            <w:pPr>
              <w:spacing w:after="0" w:line="240" w:lineRule="auto"/>
              <w:jc w:val="center"/>
              <w:rPr>
                <w:rFonts w:ascii="Cambria" w:hAnsi="Cambria" w:cs="Gisha"/>
                <w:sz w:val="13"/>
                <w:szCs w:val="13"/>
              </w:rPr>
            </w:pPr>
            <w:r w:rsidRPr="008565E6">
              <w:rPr>
                <w:rFonts w:ascii="Cambria" w:hAnsi="Cambria" w:cs="Arial"/>
                <w:sz w:val="13"/>
                <w:szCs w:val="13"/>
              </w:rPr>
              <w:t>до</w:t>
            </w:r>
          </w:p>
          <w:p w14:paraId="0A820C48" w14:textId="77777777" w:rsidR="00AF260E" w:rsidRPr="008565E6" w:rsidRDefault="00AF260E" w:rsidP="00C22B9C">
            <w:pPr>
              <w:spacing w:after="0" w:line="240" w:lineRule="auto"/>
              <w:jc w:val="center"/>
              <w:rPr>
                <w:rFonts w:ascii="Cambria" w:hAnsi="Cambria" w:cs="Gisha"/>
                <w:sz w:val="13"/>
                <w:szCs w:val="13"/>
              </w:rPr>
            </w:pPr>
            <w:r w:rsidRPr="008565E6">
              <w:rPr>
                <w:rFonts w:ascii="Cambria" w:hAnsi="Cambria" w:cs="Gisha"/>
                <w:sz w:val="13"/>
                <w:szCs w:val="13"/>
              </w:rPr>
              <w:t xml:space="preserve">30 000 </w:t>
            </w:r>
            <w:r w:rsidRPr="008565E6">
              <w:rPr>
                <w:rFonts w:ascii="Cambria" w:hAnsi="Cambria" w:cs="Arial"/>
                <w:sz w:val="13"/>
                <w:szCs w:val="13"/>
              </w:rPr>
              <w:t>евро</w:t>
            </w:r>
          </w:p>
          <w:p w14:paraId="3A1DCB06" w14:textId="77777777" w:rsidR="00AF260E" w:rsidRPr="008565E6" w:rsidRDefault="00AF260E" w:rsidP="00C22B9C">
            <w:pPr>
              <w:spacing w:after="0" w:line="240" w:lineRule="auto"/>
              <w:jc w:val="center"/>
              <w:rPr>
                <w:rFonts w:ascii="Cambria" w:hAnsi="Cambria" w:cs="Gisha"/>
                <w:sz w:val="14"/>
                <w:szCs w:val="14"/>
              </w:rPr>
            </w:pPr>
            <w:r w:rsidRPr="008565E6">
              <w:rPr>
                <w:rFonts w:ascii="Cambria" w:hAnsi="Cambria" w:cs="Gisha"/>
                <w:sz w:val="13"/>
                <w:szCs w:val="13"/>
              </w:rPr>
              <w:t>(58 674,90</w:t>
            </w:r>
            <w:r w:rsidRPr="008565E6">
              <w:rPr>
                <w:rFonts w:ascii="Cambria" w:hAnsi="Cambria" w:cs="Arial"/>
                <w:sz w:val="13"/>
                <w:szCs w:val="13"/>
              </w:rPr>
              <w:t>лв</w:t>
            </w:r>
            <w:r w:rsidRPr="008565E6">
              <w:rPr>
                <w:rFonts w:ascii="Cambria" w:hAnsi="Cambria" w:cs="Gisha"/>
                <w:sz w:val="13"/>
                <w:szCs w:val="13"/>
              </w:rPr>
              <w:t>.)</w:t>
            </w:r>
          </w:p>
        </w:tc>
      </w:tr>
      <w:tr w:rsidR="00AF260E" w:rsidRPr="008565E6" w14:paraId="0403F51C" w14:textId="77777777" w:rsidTr="00C22B9C">
        <w:trPr>
          <w:trHeight w:val="356"/>
        </w:trPr>
        <w:tc>
          <w:tcPr>
            <w:tcW w:w="693" w:type="dxa"/>
            <w:vMerge w:val="restart"/>
            <w:textDirection w:val="btLr"/>
            <w:vAlign w:val="center"/>
          </w:tcPr>
          <w:p w14:paraId="0B2C5E65" w14:textId="77777777" w:rsidR="00AF260E" w:rsidRPr="001C7319" w:rsidRDefault="00AF260E" w:rsidP="00C22B9C">
            <w:pPr>
              <w:spacing w:after="0" w:line="240" w:lineRule="auto"/>
              <w:jc w:val="center"/>
              <w:rPr>
                <w:rFonts w:ascii="Cambria" w:hAnsi="Cambria"/>
                <w:b/>
                <w:bCs/>
                <w:sz w:val="20"/>
                <w:szCs w:val="20"/>
              </w:rPr>
            </w:pPr>
            <w:r w:rsidRPr="001C7319">
              <w:rPr>
                <w:rFonts w:ascii="Cambria" w:hAnsi="Cambria"/>
                <w:b/>
                <w:bCs/>
                <w:sz w:val="20"/>
                <w:szCs w:val="20"/>
              </w:rPr>
              <w:t>Година</w:t>
            </w:r>
          </w:p>
          <w:p w14:paraId="402DF43A" w14:textId="77777777" w:rsidR="00AF260E" w:rsidRPr="008565E6" w:rsidRDefault="00AF260E" w:rsidP="00C22B9C">
            <w:pPr>
              <w:spacing w:after="0" w:line="240" w:lineRule="auto"/>
              <w:jc w:val="center"/>
              <w:rPr>
                <w:rFonts w:ascii="Cambria" w:hAnsi="Cambria"/>
                <w:b/>
                <w:bCs/>
                <w:sz w:val="20"/>
                <w:szCs w:val="20"/>
              </w:rPr>
            </w:pPr>
            <w:r w:rsidRPr="001C7319">
              <w:rPr>
                <w:rFonts w:ascii="Cambria" w:hAnsi="Cambria"/>
                <w:b/>
                <w:bCs/>
                <w:sz w:val="20"/>
                <w:szCs w:val="20"/>
              </w:rPr>
              <w:t>„Х“</w:t>
            </w:r>
          </w:p>
        </w:tc>
        <w:tc>
          <w:tcPr>
            <w:tcW w:w="2358" w:type="dxa"/>
            <w:gridSpan w:val="4"/>
          </w:tcPr>
          <w:p w14:paraId="3DFF1D00"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800" w:type="dxa"/>
            <w:gridSpan w:val="6"/>
          </w:tcPr>
          <w:p w14:paraId="7F087139" w14:textId="77777777" w:rsidR="00AF260E" w:rsidRPr="008565E6" w:rsidRDefault="00AF260E" w:rsidP="00C22B9C">
            <w:pPr>
              <w:spacing w:after="0" w:line="240" w:lineRule="auto"/>
              <w:rPr>
                <w:rFonts w:ascii="Cambria" w:hAnsi="Cambria"/>
                <w:sz w:val="20"/>
                <w:szCs w:val="20"/>
              </w:rPr>
            </w:pPr>
          </w:p>
        </w:tc>
        <w:tc>
          <w:tcPr>
            <w:tcW w:w="1980" w:type="dxa"/>
            <w:gridSpan w:val="11"/>
          </w:tcPr>
          <w:p w14:paraId="01EC8AF3" w14:textId="77777777" w:rsidR="00AF260E" w:rsidRPr="008565E6" w:rsidRDefault="00AF260E" w:rsidP="00C22B9C">
            <w:pPr>
              <w:spacing w:after="0" w:line="240" w:lineRule="auto"/>
              <w:rPr>
                <w:rFonts w:ascii="Cambria" w:hAnsi="Cambria"/>
                <w:sz w:val="20"/>
                <w:szCs w:val="20"/>
              </w:rPr>
            </w:pPr>
          </w:p>
        </w:tc>
        <w:tc>
          <w:tcPr>
            <w:tcW w:w="2340" w:type="dxa"/>
            <w:gridSpan w:val="7"/>
            <w:noWrap/>
          </w:tcPr>
          <w:p w14:paraId="6A9B4DB0"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260" w:type="dxa"/>
            <w:gridSpan w:val="5"/>
            <w:noWrap/>
          </w:tcPr>
          <w:p w14:paraId="630048BB"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440" w:type="dxa"/>
            <w:gridSpan w:val="7"/>
          </w:tcPr>
          <w:p w14:paraId="1CF31F14" w14:textId="77777777" w:rsidR="00AF260E" w:rsidRPr="008565E6" w:rsidRDefault="00AF260E" w:rsidP="00C22B9C">
            <w:pPr>
              <w:spacing w:after="0" w:line="240" w:lineRule="auto"/>
              <w:rPr>
                <w:rFonts w:ascii="Cambria" w:hAnsi="Cambria"/>
                <w:sz w:val="20"/>
                <w:szCs w:val="20"/>
              </w:rPr>
            </w:pPr>
          </w:p>
        </w:tc>
        <w:tc>
          <w:tcPr>
            <w:tcW w:w="1440" w:type="dxa"/>
            <w:gridSpan w:val="12"/>
          </w:tcPr>
          <w:p w14:paraId="35FC0062" w14:textId="77777777" w:rsidR="00AF260E" w:rsidRPr="008565E6" w:rsidRDefault="00AF260E" w:rsidP="00C22B9C">
            <w:pPr>
              <w:spacing w:after="0" w:line="240" w:lineRule="auto"/>
              <w:rPr>
                <w:rFonts w:ascii="Cambria" w:hAnsi="Cambria"/>
                <w:sz w:val="20"/>
                <w:szCs w:val="20"/>
              </w:rPr>
            </w:pPr>
          </w:p>
        </w:tc>
        <w:tc>
          <w:tcPr>
            <w:tcW w:w="1260" w:type="dxa"/>
            <w:gridSpan w:val="6"/>
          </w:tcPr>
          <w:p w14:paraId="1FA77955" w14:textId="77777777" w:rsidR="00AF260E" w:rsidRPr="008565E6" w:rsidRDefault="00AF260E" w:rsidP="00C22B9C">
            <w:pPr>
              <w:spacing w:after="0" w:line="240" w:lineRule="auto"/>
              <w:rPr>
                <w:rFonts w:ascii="Cambria" w:hAnsi="Cambria"/>
                <w:sz w:val="20"/>
                <w:szCs w:val="20"/>
              </w:rPr>
            </w:pPr>
          </w:p>
        </w:tc>
        <w:tc>
          <w:tcPr>
            <w:tcW w:w="1167" w:type="dxa"/>
            <w:gridSpan w:val="6"/>
          </w:tcPr>
          <w:p w14:paraId="76E68186" w14:textId="77777777" w:rsidR="00AF260E" w:rsidRPr="008565E6" w:rsidRDefault="00AF260E" w:rsidP="00C22B9C">
            <w:pPr>
              <w:spacing w:after="0" w:line="240" w:lineRule="auto"/>
              <w:rPr>
                <w:rFonts w:ascii="Cambria" w:hAnsi="Cambria"/>
                <w:sz w:val="20"/>
                <w:szCs w:val="20"/>
              </w:rPr>
            </w:pPr>
          </w:p>
        </w:tc>
      </w:tr>
      <w:tr w:rsidR="00AF260E" w:rsidRPr="008565E6" w14:paraId="4D80EB4E" w14:textId="77777777" w:rsidTr="00C22B9C">
        <w:trPr>
          <w:trHeight w:val="310"/>
        </w:trPr>
        <w:tc>
          <w:tcPr>
            <w:tcW w:w="693" w:type="dxa"/>
            <w:vMerge/>
            <w:vAlign w:val="center"/>
          </w:tcPr>
          <w:p w14:paraId="26DED737" w14:textId="77777777" w:rsidR="00AF260E" w:rsidRPr="008565E6" w:rsidRDefault="00AF260E" w:rsidP="00C22B9C">
            <w:pPr>
              <w:spacing w:after="0" w:line="240" w:lineRule="auto"/>
              <w:jc w:val="center"/>
              <w:rPr>
                <w:rFonts w:ascii="Cambria" w:hAnsi="Cambria"/>
                <w:b/>
                <w:bCs/>
                <w:sz w:val="20"/>
                <w:szCs w:val="20"/>
              </w:rPr>
            </w:pPr>
          </w:p>
        </w:tc>
        <w:tc>
          <w:tcPr>
            <w:tcW w:w="2358" w:type="dxa"/>
            <w:gridSpan w:val="4"/>
            <w:noWrap/>
          </w:tcPr>
          <w:p w14:paraId="4DF31A9E"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800" w:type="dxa"/>
            <w:gridSpan w:val="6"/>
          </w:tcPr>
          <w:p w14:paraId="0250FDBD" w14:textId="77777777" w:rsidR="00AF260E" w:rsidRPr="008565E6" w:rsidRDefault="00AF260E" w:rsidP="00C22B9C">
            <w:pPr>
              <w:spacing w:after="0" w:line="240" w:lineRule="auto"/>
              <w:rPr>
                <w:rFonts w:ascii="Cambria" w:hAnsi="Cambria"/>
                <w:sz w:val="20"/>
                <w:szCs w:val="20"/>
              </w:rPr>
            </w:pPr>
          </w:p>
        </w:tc>
        <w:tc>
          <w:tcPr>
            <w:tcW w:w="1980" w:type="dxa"/>
            <w:gridSpan w:val="11"/>
          </w:tcPr>
          <w:p w14:paraId="7822E312" w14:textId="77777777" w:rsidR="00AF260E" w:rsidRPr="008565E6" w:rsidRDefault="00AF260E" w:rsidP="00C22B9C">
            <w:pPr>
              <w:spacing w:after="0" w:line="240" w:lineRule="auto"/>
              <w:rPr>
                <w:rFonts w:ascii="Cambria" w:hAnsi="Cambria"/>
                <w:sz w:val="20"/>
                <w:szCs w:val="20"/>
              </w:rPr>
            </w:pPr>
          </w:p>
        </w:tc>
        <w:tc>
          <w:tcPr>
            <w:tcW w:w="2340" w:type="dxa"/>
            <w:gridSpan w:val="7"/>
            <w:noWrap/>
          </w:tcPr>
          <w:p w14:paraId="6D6E1835" w14:textId="77777777" w:rsidR="00AF260E" w:rsidRPr="008565E6" w:rsidRDefault="00AF260E" w:rsidP="00C22B9C">
            <w:pPr>
              <w:spacing w:after="0" w:line="240" w:lineRule="auto"/>
              <w:rPr>
                <w:rFonts w:ascii="Cambria" w:hAnsi="Cambria"/>
                <w:sz w:val="20"/>
                <w:szCs w:val="20"/>
              </w:rPr>
            </w:pPr>
          </w:p>
        </w:tc>
        <w:tc>
          <w:tcPr>
            <w:tcW w:w="1260" w:type="dxa"/>
            <w:gridSpan w:val="5"/>
            <w:noWrap/>
          </w:tcPr>
          <w:p w14:paraId="33A3A4F6"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440" w:type="dxa"/>
            <w:gridSpan w:val="7"/>
          </w:tcPr>
          <w:p w14:paraId="27FC4703" w14:textId="77777777" w:rsidR="00AF260E" w:rsidRPr="008565E6" w:rsidRDefault="00AF260E" w:rsidP="00C22B9C">
            <w:pPr>
              <w:spacing w:after="0" w:line="240" w:lineRule="auto"/>
              <w:rPr>
                <w:rFonts w:ascii="Cambria" w:hAnsi="Cambria"/>
                <w:sz w:val="20"/>
                <w:szCs w:val="20"/>
              </w:rPr>
            </w:pPr>
          </w:p>
        </w:tc>
        <w:tc>
          <w:tcPr>
            <w:tcW w:w="1440" w:type="dxa"/>
            <w:gridSpan w:val="12"/>
          </w:tcPr>
          <w:p w14:paraId="143D092C" w14:textId="77777777" w:rsidR="00AF260E" w:rsidRPr="008565E6" w:rsidRDefault="00AF260E" w:rsidP="00C22B9C">
            <w:pPr>
              <w:spacing w:after="0" w:line="240" w:lineRule="auto"/>
              <w:rPr>
                <w:rFonts w:ascii="Cambria" w:hAnsi="Cambria"/>
                <w:sz w:val="20"/>
                <w:szCs w:val="20"/>
              </w:rPr>
            </w:pPr>
          </w:p>
        </w:tc>
        <w:tc>
          <w:tcPr>
            <w:tcW w:w="1260" w:type="dxa"/>
            <w:gridSpan w:val="6"/>
          </w:tcPr>
          <w:p w14:paraId="0495909D" w14:textId="77777777" w:rsidR="00AF260E" w:rsidRPr="008565E6" w:rsidRDefault="00AF260E" w:rsidP="00C22B9C">
            <w:pPr>
              <w:spacing w:after="0" w:line="240" w:lineRule="auto"/>
              <w:rPr>
                <w:rFonts w:ascii="Cambria" w:hAnsi="Cambria"/>
                <w:sz w:val="20"/>
                <w:szCs w:val="20"/>
              </w:rPr>
            </w:pPr>
          </w:p>
        </w:tc>
        <w:tc>
          <w:tcPr>
            <w:tcW w:w="1167" w:type="dxa"/>
            <w:gridSpan w:val="6"/>
          </w:tcPr>
          <w:p w14:paraId="78D99047" w14:textId="77777777" w:rsidR="00AF260E" w:rsidRPr="008565E6" w:rsidRDefault="00AF260E" w:rsidP="00C22B9C">
            <w:pPr>
              <w:spacing w:after="0" w:line="240" w:lineRule="auto"/>
              <w:rPr>
                <w:rFonts w:ascii="Cambria" w:hAnsi="Cambria"/>
                <w:sz w:val="20"/>
                <w:szCs w:val="20"/>
              </w:rPr>
            </w:pPr>
          </w:p>
        </w:tc>
      </w:tr>
      <w:tr w:rsidR="00AF260E" w:rsidRPr="008565E6" w14:paraId="55254168" w14:textId="77777777" w:rsidTr="00C22B9C">
        <w:trPr>
          <w:trHeight w:val="315"/>
        </w:trPr>
        <w:tc>
          <w:tcPr>
            <w:tcW w:w="693" w:type="dxa"/>
            <w:vMerge/>
            <w:vAlign w:val="center"/>
          </w:tcPr>
          <w:p w14:paraId="65CFDE62" w14:textId="77777777" w:rsidR="00AF260E" w:rsidRPr="008565E6" w:rsidRDefault="00AF260E" w:rsidP="00C22B9C">
            <w:pPr>
              <w:spacing w:after="0" w:line="240" w:lineRule="auto"/>
              <w:jc w:val="center"/>
              <w:rPr>
                <w:rFonts w:ascii="Cambria" w:hAnsi="Cambria"/>
                <w:b/>
                <w:bCs/>
                <w:sz w:val="20"/>
                <w:szCs w:val="20"/>
              </w:rPr>
            </w:pPr>
          </w:p>
        </w:tc>
        <w:tc>
          <w:tcPr>
            <w:tcW w:w="2358" w:type="dxa"/>
            <w:gridSpan w:val="4"/>
            <w:noWrap/>
          </w:tcPr>
          <w:p w14:paraId="729347A4" w14:textId="77777777" w:rsidR="00AF260E" w:rsidRPr="008565E6" w:rsidRDefault="00AF260E" w:rsidP="00C22B9C">
            <w:pPr>
              <w:spacing w:after="0" w:line="240" w:lineRule="auto"/>
              <w:rPr>
                <w:rFonts w:ascii="Cambria" w:hAnsi="Cambria"/>
                <w:sz w:val="20"/>
                <w:szCs w:val="20"/>
              </w:rPr>
            </w:pPr>
          </w:p>
        </w:tc>
        <w:tc>
          <w:tcPr>
            <w:tcW w:w="1800" w:type="dxa"/>
            <w:gridSpan w:val="6"/>
          </w:tcPr>
          <w:p w14:paraId="173049F4" w14:textId="77777777" w:rsidR="00AF260E" w:rsidRPr="008565E6" w:rsidRDefault="00AF260E" w:rsidP="00C22B9C">
            <w:pPr>
              <w:spacing w:after="0" w:line="240" w:lineRule="auto"/>
              <w:rPr>
                <w:rFonts w:ascii="Cambria" w:hAnsi="Cambria"/>
                <w:sz w:val="20"/>
                <w:szCs w:val="20"/>
              </w:rPr>
            </w:pPr>
          </w:p>
        </w:tc>
        <w:tc>
          <w:tcPr>
            <w:tcW w:w="1980" w:type="dxa"/>
            <w:gridSpan w:val="11"/>
          </w:tcPr>
          <w:p w14:paraId="3291D45B" w14:textId="77777777" w:rsidR="00AF260E" w:rsidRPr="008565E6" w:rsidRDefault="00AF260E" w:rsidP="00C22B9C">
            <w:pPr>
              <w:spacing w:after="0" w:line="240" w:lineRule="auto"/>
              <w:rPr>
                <w:rFonts w:ascii="Cambria" w:hAnsi="Cambria"/>
                <w:sz w:val="20"/>
                <w:szCs w:val="20"/>
              </w:rPr>
            </w:pPr>
          </w:p>
        </w:tc>
        <w:tc>
          <w:tcPr>
            <w:tcW w:w="2340" w:type="dxa"/>
            <w:gridSpan w:val="7"/>
            <w:noWrap/>
          </w:tcPr>
          <w:p w14:paraId="1F8C822C" w14:textId="77777777" w:rsidR="00AF260E" w:rsidRPr="008565E6" w:rsidRDefault="00AF260E" w:rsidP="00C22B9C">
            <w:pPr>
              <w:spacing w:after="0" w:line="240" w:lineRule="auto"/>
              <w:rPr>
                <w:rFonts w:ascii="Cambria" w:hAnsi="Cambria"/>
                <w:sz w:val="20"/>
                <w:szCs w:val="20"/>
              </w:rPr>
            </w:pPr>
          </w:p>
        </w:tc>
        <w:tc>
          <w:tcPr>
            <w:tcW w:w="1260" w:type="dxa"/>
            <w:gridSpan w:val="5"/>
            <w:noWrap/>
          </w:tcPr>
          <w:p w14:paraId="6C6AA707" w14:textId="77777777" w:rsidR="00AF260E" w:rsidRPr="008565E6" w:rsidRDefault="00AF260E" w:rsidP="00C22B9C">
            <w:pPr>
              <w:spacing w:after="0" w:line="240" w:lineRule="auto"/>
              <w:rPr>
                <w:rFonts w:ascii="Cambria" w:hAnsi="Cambria"/>
                <w:sz w:val="20"/>
                <w:szCs w:val="20"/>
              </w:rPr>
            </w:pPr>
          </w:p>
        </w:tc>
        <w:tc>
          <w:tcPr>
            <w:tcW w:w="1440" w:type="dxa"/>
            <w:gridSpan w:val="7"/>
          </w:tcPr>
          <w:p w14:paraId="5296979A" w14:textId="77777777" w:rsidR="00AF260E" w:rsidRPr="008565E6" w:rsidRDefault="00AF260E" w:rsidP="00C22B9C">
            <w:pPr>
              <w:spacing w:after="0" w:line="240" w:lineRule="auto"/>
              <w:rPr>
                <w:rFonts w:ascii="Cambria" w:hAnsi="Cambria"/>
                <w:sz w:val="20"/>
                <w:szCs w:val="20"/>
              </w:rPr>
            </w:pPr>
          </w:p>
        </w:tc>
        <w:tc>
          <w:tcPr>
            <w:tcW w:w="1440" w:type="dxa"/>
            <w:gridSpan w:val="12"/>
          </w:tcPr>
          <w:p w14:paraId="7642C389" w14:textId="77777777" w:rsidR="00AF260E" w:rsidRPr="008565E6" w:rsidRDefault="00AF260E" w:rsidP="00C22B9C">
            <w:pPr>
              <w:spacing w:after="0" w:line="240" w:lineRule="auto"/>
              <w:rPr>
                <w:rFonts w:ascii="Cambria" w:hAnsi="Cambria"/>
                <w:sz w:val="20"/>
                <w:szCs w:val="20"/>
              </w:rPr>
            </w:pPr>
          </w:p>
        </w:tc>
        <w:tc>
          <w:tcPr>
            <w:tcW w:w="1260" w:type="dxa"/>
            <w:gridSpan w:val="6"/>
          </w:tcPr>
          <w:p w14:paraId="7A5461BE" w14:textId="77777777" w:rsidR="00AF260E" w:rsidRPr="008565E6" w:rsidRDefault="00AF260E" w:rsidP="00C22B9C">
            <w:pPr>
              <w:spacing w:after="0" w:line="240" w:lineRule="auto"/>
              <w:rPr>
                <w:rFonts w:ascii="Cambria" w:hAnsi="Cambria"/>
                <w:sz w:val="20"/>
                <w:szCs w:val="20"/>
              </w:rPr>
            </w:pPr>
          </w:p>
        </w:tc>
        <w:tc>
          <w:tcPr>
            <w:tcW w:w="1167" w:type="dxa"/>
            <w:gridSpan w:val="6"/>
          </w:tcPr>
          <w:p w14:paraId="1236A359" w14:textId="77777777" w:rsidR="00AF260E" w:rsidRPr="008565E6" w:rsidRDefault="00AF260E" w:rsidP="00C22B9C">
            <w:pPr>
              <w:spacing w:after="0" w:line="240" w:lineRule="auto"/>
              <w:rPr>
                <w:rFonts w:ascii="Cambria" w:hAnsi="Cambria"/>
                <w:sz w:val="20"/>
                <w:szCs w:val="20"/>
              </w:rPr>
            </w:pPr>
          </w:p>
        </w:tc>
      </w:tr>
      <w:tr w:rsidR="00AF260E" w:rsidRPr="008565E6" w14:paraId="67E29842" w14:textId="77777777" w:rsidTr="00C22B9C">
        <w:trPr>
          <w:trHeight w:val="306"/>
        </w:trPr>
        <w:tc>
          <w:tcPr>
            <w:tcW w:w="693" w:type="dxa"/>
            <w:vMerge w:val="restart"/>
            <w:textDirection w:val="btLr"/>
            <w:vAlign w:val="center"/>
          </w:tcPr>
          <w:p w14:paraId="114B15D7" w14:textId="77777777" w:rsidR="00AF260E" w:rsidRPr="001C7319" w:rsidRDefault="00AF260E" w:rsidP="00C22B9C">
            <w:pPr>
              <w:spacing w:after="0" w:line="240" w:lineRule="auto"/>
              <w:jc w:val="center"/>
              <w:rPr>
                <w:rFonts w:ascii="Cambria" w:hAnsi="Cambria"/>
                <w:b/>
                <w:bCs/>
                <w:sz w:val="20"/>
                <w:szCs w:val="20"/>
              </w:rPr>
            </w:pPr>
            <w:r w:rsidRPr="001C7319">
              <w:rPr>
                <w:rFonts w:ascii="Cambria" w:hAnsi="Cambria"/>
                <w:b/>
                <w:bCs/>
                <w:sz w:val="20"/>
                <w:szCs w:val="20"/>
              </w:rPr>
              <w:t>Година</w:t>
            </w:r>
          </w:p>
          <w:p w14:paraId="08919188" w14:textId="77777777" w:rsidR="00AF260E" w:rsidRPr="008565E6" w:rsidRDefault="00AF260E" w:rsidP="00C22B9C">
            <w:pPr>
              <w:spacing w:after="0" w:line="240" w:lineRule="auto"/>
              <w:jc w:val="center"/>
              <w:rPr>
                <w:rFonts w:ascii="Cambria" w:hAnsi="Cambria"/>
                <w:b/>
                <w:bCs/>
                <w:sz w:val="20"/>
                <w:szCs w:val="20"/>
              </w:rPr>
            </w:pPr>
            <w:r w:rsidRPr="001C7319">
              <w:rPr>
                <w:rFonts w:ascii="Cambria" w:hAnsi="Cambria"/>
                <w:b/>
                <w:bCs/>
                <w:sz w:val="20"/>
                <w:szCs w:val="20"/>
              </w:rPr>
              <w:t>„Х-1“</w:t>
            </w:r>
          </w:p>
        </w:tc>
        <w:tc>
          <w:tcPr>
            <w:tcW w:w="2358" w:type="dxa"/>
            <w:gridSpan w:val="4"/>
          </w:tcPr>
          <w:p w14:paraId="5388B944" w14:textId="77777777" w:rsidR="00AF260E" w:rsidRPr="008565E6" w:rsidRDefault="00AF260E" w:rsidP="00C22B9C">
            <w:pPr>
              <w:spacing w:after="0" w:line="240" w:lineRule="auto"/>
              <w:rPr>
                <w:rFonts w:ascii="Cambria" w:hAnsi="Cambria"/>
                <w:sz w:val="20"/>
                <w:szCs w:val="20"/>
              </w:rPr>
            </w:pPr>
          </w:p>
        </w:tc>
        <w:tc>
          <w:tcPr>
            <w:tcW w:w="1800" w:type="dxa"/>
            <w:gridSpan w:val="6"/>
          </w:tcPr>
          <w:p w14:paraId="3F383BA5" w14:textId="77777777" w:rsidR="00AF260E" w:rsidRPr="008565E6" w:rsidRDefault="00AF260E" w:rsidP="00C22B9C">
            <w:pPr>
              <w:spacing w:after="0" w:line="240" w:lineRule="auto"/>
              <w:rPr>
                <w:rFonts w:ascii="Cambria" w:hAnsi="Cambria"/>
                <w:sz w:val="20"/>
                <w:szCs w:val="20"/>
              </w:rPr>
            </w:pPr>
          </w:p>
        </w:tc>
        <w:tc>
          <w:tcPr>
            <w:tcW w:w="1980" w:type="dxa"/>
            <w:gridSpan w:val="11"/>
          </w:tcPr>
          <w:p w14:paraId="6B550FE4" w14:textId="77777777" w:rsidR="00AF260E" w:rsidRPr="008565E6" w:rsidRDefault="00AF260E" w:rsidP="00C22B9C">
            <w:pPr>
              <w:spacing w:after="0" w:line="240" w:lineRule="auto"/>
              <w:rPr>
                <w:rFonts w:ascii="Cambria" w:hAnsi="Cambria"/>
                <w:sz w:val="20"/>
                <w:szCs w:val="20"/>
              </w:rPr>
            </w:pPr>
          </w:p>
        </w:tc>
        <w:tc>
          <w:tcPr>
            <w:tcW w:w="2340" w:type="dxa"/>
            <w:gridSpan w:val="7"/>
            <w:noWrap/>
            <w:vAlign w:val="bottom"/>
          </w:tcPr>
          <w:p w14:paraId="394F8DB2" w14:textId="77777777" w:rsidR="00AF260E" w:rsidRPr="008565E6" w:rsidRDefault="00AF260E" w:rsidP="00C22B9C">
            <w:pPr>
              <w:spacing w:after="0" w:line="240" w:lineRule="auto"/>
              <w:rPr>
                <w:rFonts w:ascii="Cambria" w:hAnsi="Cambria"/>
                <w:bCs/>
                <w:sz w:val="16"/>
                <w:szCs w:val="16"/>
              </w:rPr>
            </w:pPr>
          </w:p>
        </w:tc>
        <w:tc>
          <w:tcPr>
            <w:tcW w:w="1260" w:type="dxa"/>
            <w:gridSpan w:val="5"/>
            <w:noWrap/>
            <w:vAlign w:val="bottom"/>
          </w:tcPr>
          <w:p w14:paraId="3BFBC6D9" w14:textId="77777777" w:rsidR="00AF260E" w:rsidRPr="008565E6" w:rsidRDefault="00AF260E" w:rsidP="00C22B9C">
            <w:pPr>
              <w:spacing w:after="0" w:line="240" w:lineRule="auto"/>
              <w:jc w:val="center"/>
              <w:rPr>
                <w:rFonts w:ascii="Cambria" w:hAnsi="Cambria"/>
                <w:bCs/>
                <w:sz w:val="16"/>
                <w:szCs w:val="16"/>
              </w:rPr>
            </w:pPr>
          </w:p>
        </w:tc>
        <w:tc>
          <w:tcPr>
            <w:tcW w:w="1440" w:type="dxa"/>
            <w:gridSpan w:val="7"/>
            <w:vAlign w:val="bottom"/>
          </w:tcPr>
          <w:p w14:paraId="45083CDC" w14:textId="77777777" w:rsidR="00AF260E" w:rsidRPr="008565E6" w:rsidRDefault="00AF260E" w:rsidP="00C22B9C">
            <w:pPr>
              <w:spacing w:after="0" w:line="240" w:lineRule="auto"/>
              <w:jc w:val="center"/>
              <w:rPr>
                <w:rFonts w:ascii="Cambria" w:hAnsi="Cambria"/>
                <w:bCs/>
                <w:sz w:val="16"/>
                <w:szCs w:val="16"/>
              </w:rPr>
            </w:pPr>
          </w:p>
        </w:tc>
        <w:tc>
          <w:tcPr>
            <w:tcW w:w="1440" w:type="dxa"/>
            <w:gridSpan w:val="12"/>
            <w:vAlign w:val="bottom"/>
          </w:tcPr>
          <w:p w14:paraId="6813AF71" w14:textId="77777777" w:rsidR="00AF260E" w:rsidRPr="008565E6" w:rsidRDefault="00AF260E" w:rsidP="00C22B9C">
            <w:pPr>
              <w:spacing w:after="0" w:line="240" w:lineRule="auto"/>
              <w:jc w:val="center"/>
              <w:rPr>
                <w:rFonts w:ascii="Cambria" w:hAnsi="Cambria"/>
                <w:bCs/>
                <w:sz w:val="16"/>
                <w:szCs w:val="16"/>
              </w:rPr>
            </w:pPr>
          </w:p>
        </w:tc>
        <w:tc>
          <w:tcPr>
            <w:tcW w:w="1260" w:type="dxa"/>
            <w:gridSpan w:val="6"/>
            <w:vAlign w:val="bottom"/>
          </w:tcPr>
          <w:p w14:paraId="563E74FD" w14:textId="77777777" w:rsidR="00AF260E" w:rsidRPr="008565E6" w:rsidRDefault="00AF260E" w:rsidP="00C22B9C">
            <w:pPr>
              <w:spacing w:after="0" w:line="240" w:lineRule="auto"/>
              <w:jc w:val="center"/>
              <w:rPr>
                <w:rFonts w:ascii="Cambria" w:hAnsi="Cambria"/>
                <w:bCs/>
                <w:sz w:val="16"/>
                <w:szCs w:val="16"/>
              </w:rPr>
            </w:pPr>
          </w:p>
        </w:tc>
        <w:tc>
          <w:tcPr>
            <w:tcW w:w="1167" w:type="dxa"/>
            <w:gridSpan w:val="6"/>
            <w:vAlign w:val="bottom"/>
          </w:tcPr>
          <w:p w14:paraId="351B002D" w14:textId="77777777" w:rsidR="00AF260E" w:rsidRPr="008565E6" w:rsidRDefault="00AF260E" w:rsidP="00C22B9C">
            <w:pPr>
              <w:spacing w:after="0" w:line="240" w:lineRule="auto"/>
              <w:jc w:val="center"/>
              <w:rPr>
                <w:rFonts w:ascii="Cambria" w:hAnsi="Cambria"/>
                <w:bCs/>
                <w:sz w:val="16"/>
                <w:szCs w:val="16"/>
              </w:rPr>
            </w:pPr>
          </w:p>
        </w:tc>
      </w:tr>
      <w:tr w:rsidR="00AF260E" w:rsidRPr="008565E6" w14:paraId="7940F39A" w14:textId="77777777" w:rsidTr="00C22B9C">
        <w:trPr>
          <w:trHeight w:val="300"/>
        </w:trPr>
        <w:tc>
          <w:tcPr>
            <w:tcW w:w="693" w:type="dxa"/>
            <w:vMerge/>
            <w:vAlign w:val="center"/>
          </w:tcPr>
          <w:p w14:paraId="7AF81AFA" w14:textId="77777777" w:rsidR="00AF260E" w:rsidRPr="008565E6" w:rsidRDefault="00AF260E" w:rsidP="00C22B9C">
            <w:pPr>
              <w:spacing w:after="0" w:line="240" w:lineRule="auto"/>
              <w:jc w:val="center"/>
              <w:rPr>
                <w:rFonts w:ascii="Cambria" w:hAnsi="Cambria"/>
                <w:b/>
                <w:bCs/>
                <w:sz w:val="20"/>
                <w:szCs w:val="20"/>
              </w:rPr>
            </w:pPr>
          </w:p>
        </w:tc>
        <w:tc>
          <w:tcPr>
            <w:tcW w:w="2358" w:type="dxa"/>
            <w:gridSpan w:val="4"/>
            <w:noWrap/>
          </w:tcPr>
          <w:p w14:paraId="1B2FE474" w14:textId="77777777" w:rsidR="00AF260E" w:rsidRPr="008565E6" w:rsidRDefault="00AF260E" w:rsidP="00C22B9C">
            <w:pPr>
              <w:spacing w:after="0" w:line="240" w:lineRule="auto"/>
              <w:rPr>
                <w:rFonts w:ascii="Cambria" w:hAnsi="Cambria"/>
                <w:sz w:val="20"/>
                <w:szCs w:val="20"/>
              </w:rPr>
            </w:pPr>
          </w:p>
        </w:tc>
        <w:tc>
          <w:tcPr>
            <w:tcW w:w="1800" w:type="dxa"/>
            <w:gridSpan w:val="6"/>
          </w:tcPr>
          <w:p w14:paraId="175C04BE" w14:textId="77777777" w:rsidR="00AF260E" w:rsidRPr="008565E6" w:rsidRDefault="00AF260E" w:rsidP="00C22B9C">
            <w:pPr>
              <w:spacing w:after="0" w:line="240" w:lineRule="auto"/>
              <w:rPr>
                <w:rFonts w:ascii="Cambria" w:hAnsi="Cambria"/>
                <w:sz w:val="20"/>
                <w:szCs w:val="20"/>
              </w:rPr>
            </w:pPr>
          </w:p>
        </w:tc>
        <w:tc>
          <w:tcPr>
            <w:tcW w:w="1980" w:type="dxa"/>
            <w:gridSpan w:val="11"/>
          </w:tcPr>
          <w:p w14:paraId="402EB541" w14:textId="77777777" w:rsidR="00AF260E" w:rsidRPr="008565E6" w:rsidRDefault="00AF260E" w:rsidP="00C22B9C">
            <w:pPr>
              <w:spacing w:after="0" w:line="240" w:lineRule="auto"/>
              <w:rPr>
                <w:rFonts w:ascii="Cambria" w:hAnsi="Cambria"/>
                <w:sz w:val="20"/>
                <w:szCs w:val="20"/>
              </w:rPr>
            </w:pPr>
          </w:p>
        </w:tc>
        <w:tc>
          <w:tcPr>
            <w:tcW w:w="2340" w:type="dxa"/>
            <w:gridSpan w:val="7"/>
            <w:noWrap/>
          </w:tcPr>
          <w:p w14:paraId="5AEC5C59" w14:textId="77777777" w:rsidR="00AF260E" w:rsidRPr="008565E6" w:rsidRDefault="00AF260E" w:rsidP="00C22B9C">
            <w:pPr>
              <w:spacing w:after="0" w:line="240" w:lineRule="auto"/>
              <w:rPr>
                <w:rFonts w:ascii="Cambria" w:hAnsi="Cambria"/>
                <w:sz w:val="20"/>
                <w:szCs w:val="20"/>
              </w:rPr>
            </w:pPr>
          </w:p>
        </w:tc>
        <w:tc>
          <w:tcPr>
            <w:tcW w:w="1260" w:type="dxa"/>
            <w:gridSpan w:val="5"/>
            <w:noWrap/>
          </w:tcPr>
          <w:p w14:paraId="389FA517" w14:textId="77777777" w:rsidR="00AF260E" w:rsidRPr="008565E6" w:rsidRDefault="00AF260E" w:rsidP="00C22B9C">
            <w:pPr>
              <w:spacing w:after="0" w:line="240" w:lineRule="auto"/>
              <w:rPr>
                <w:rFonts w:ascii="Cambria" w:hAnsi="Cambria"/>
                <w:sz w:val="20"/>
                <w:szCs w:val="20"/>
              </w:rPr>
            </w:pPr>
          </w:p>
        </w:tc>
        <w:tc>
          <w:tcPr>
            <w:tcW w:w="1440" w:type="dxa"/>
            <w:gridSpan w:val="7"/>
          </w:tcPr>
          <w:p w14:paraId="5F8D2644" w14:textId="77777777" w:rsidR="00AF260E" w:rsidRPr="008565E6" w:rsidRDefault="00AF260E" w:rsidP="00C22B9C">
            <w:pPr>
              <w:spacing w:after="0" w:line="240" w:lineRule="auto"/>
              <w:rPr>
                <w:rFonts w:ascii="Cambria" w:hAnsi="Cambria"/>
                <w:sz w:val="20"/>
                <w:szCs w:val="20"/>
              </w:rPr>
            </w:pPr>
          </w:p>
        </w:tc>
        <w:tc>
          <w:tcPr>
            <w:tcW w:w="1440" w:type="dxa"/>
            <w:gridSpan w:val="12"/>
          </w:tcPr>
          <w:p w14:paraId="4501E069" w14:textId="77777777" w:rsidR="00AF260E" w:rsidRPr="008565E6" w:rsidRDefault="00AF260E" w:rsidP="00C22B9C">
            <w:pPr>
              <w:spacing w:after="0" w:line="240" w:lineRule="auto"/>
              <w:rPr>
                <w:rFonts w:ascii="Cambria" w:hAnsi="Cambria"/>
                <w:sz w:val="20"/>
                <w:szCs w:val="20"/>
              </w:rPr>
            </w:pPr>
          </w:p>
        </w:tc>
        <w:tc>
          <w:tcPr>
            <w:tcW w:w="1260" w:type="dxa"/>
            <w:gridSpan w:val="6"/>
          </w:tcPr>
          <w:p w14:paraId="740AF096" w14:textId="77777777" w:rsidR="00AF260E" w:rsidRPr="008565E6" w:rsidRDefault="00AF260E" w:rsidP="00C22B9C">
            <w:pPr>
              <w:spacing w:after="0" w:line="240" w:lineRule="auto"/>
              <w:rPr>
                <w:rFonts w:ascii="Cambria" w:hAnsi="Cambria"/>
                <w:sz w:val="20"/>
                <w:szCs w:val="20"/>
              </w:rPr>
            </w:pPr>
          </w:p>
        </w:tc>
        <w:tc>
          <w:tcPr>
            <w:tcW w:w="1167" w:type="dxa"/>
            <w:gridSpan w:val="6"/>
          </w:tcPr>
          <w:p w14:paraId="62BC9F87" w14:textId="77777777" w:rsidR="00AF260E" w:rsidRPr="008565E6" w:rsidRDefault="00AF260E" w:rsidP="00C22B9C">
            <w:pPr>
              <w:spacing w:after="0" w:line="240" w:lineRule="auto"/>
              <w:rPr>
                <w:rFonts w:ascii="Cambria" w:hAnsi="Cambria"/>
                <w:sz w:val="20"/>
                <w:szCs w:val="20"/>
              </w:rPr>
            </w:pPr>
          </w:p>
        </w:tc>
      </w:tr>
      <w:tr w:rsidR="00AF260E" w:rsidRPr="008565E6" w14:paraId="2E628BC6" w14:textId="77777777" w:rsidTr="00C22B9C">
        <w:trPr>
          <w:trHeight w:val="300"/>
        </w:trPr>
        <w:tc>
          <w:tcPr>
            <w:tcW w:w="693" w:type="dxa"/>
            <w:vMerge/>
            <w:vAlign w:val="center"/>
          </w:tcPr>
          <w:p w14:paraId="4BCE5AEC" w14:textId="77777777" w:rsidR="00AF260E" w:rsidRPr="008565E6" w:rsidRDefault="00AF260E" w:rsidP="00C22B9C">
            <w:pPr>
              <w:spacing w:after="0" w:line="240" w:lineRule="auto"/>
              <w:jc w:val="center"/>
              <w:rPr>
                <w:rFonts w:ascii="Cambria" w:hAnsi="Cambria"/>
                <w:b/>
                <w:bCs/>
                <w:sz w:val="20"/>
                <w:szCs w:val="20"/>
              </w:rPr>
            </w:pPr>
          </w:p>
        </w:tc>
        <w:tc>
          <w:tcPr>
            <w:tcW w:w="2358" w:type="dxa"/>
            <w:gridSpan w:val="4"/>
            <w:noWrap/>
          </w:tcPr>
          <w:p w14:paraId="4682F2DD"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800" w:type="dxa"/>
            <w:gridSpan w:val="6"/>
          </w:tcPr>
          <w:p w14:paraId="28ABEE0A"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980" w:type="dxa"/>
            <w:gridSpan w:val="11"/>
          </w:tcPr>
          <w:p w14:paraId="66D7C2BB" w14:textId="77777777" w:rsidR="00AF260E" w:rsidRPr="008565E6" w:rsidRDefault="00AF260E" w:rsidP="00C22B9C">
            <w:pPr>
              <w:spacing w:after="0" w:line="240" w:lineRule="auto"/>
              <w:rPr>
                <w:rFonts w:ascii="Cambria" w:hAnsi="Cambria"/>
                <w:sz w:val="20"/>
                <w:szCs w:val="20"/>
              </w:rPr>
            </w:pPr>
          </w:p>
        </w:tc>
        <w:tc>
          <w:tcPr>
            <w:tcW w:w="2340" w:type="dxa"/>
            <w:gridSpan w:val="7"/>
            <w:noWrap/>
          </w:tcPr>
          <w:p w14:paraId="7E567C9C"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260" w:type="dxa"/>
            <w:gridSpan w:val="5"/>
            <w:noWrap/>
          </w:tcPr>
          <w:p w14:paraId="56F77677"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440" w:type="dxa"/>
            <w:gridSpan w:val="7"/>
          </w:tcPr>
          <w:p w14:paraId="6E888E91" w14:textId="77777777" w:rsidR="00AF260E" w:rsidRPr="008565E6" w:rsidRDefault="00AF260E" w:rsidP="00C22B9C">
            <w:pPr>
              <w:spacing w:after="0" w:line="240" w:lineRule="auto"/>
              <w:rPr>
                <w:rFonts w:ascii="Cambria" w:hAnsi="Cambria"/>
                <w:sz w:val="20"/>
                <w:szCs w:val="20"/>
              </w:rPr>
            </w:pPr>
          </w:p>
        </w:tc>
        <w:tc>
          <w:tcPr>
            <w:tcW w:w="1440" w:type="dxa"/>
            <w:gridSpan w:val="12"/>
          </w:tcPr>
          <w:p w14:paraId="07D23AA1" w14:textId="77777777" w:rsidR="00AF260E" w:rsidRPr="008565E6" w:rsidRDefault="00AF260E" w:rsidP="00C22B9C">
            <w:pPr>
              <w:spacing w:after="0" w:line="240" w:lineRule="auto"/>
              <w:rPr>
                <w:rFonts w:ascii="Cambria" w:hAnsi="Cambria"/>
                <w:sz w:val="20"/>
                <w:szCs w:val="20"/>
              </w:rPr>
            </w:pPr>
          </w:p>
        </w:tc>
        <w:tc>
          <w:tcPr>
            <w:tcW w:w="1260" w:type="dxa"/>
            <w:gridSpan w:val="6"/>
          </w:tcPr>
          <w:p w14:paraId="271FDFD2" w14:textId="77777777" w:rsidR="00AF260E" w:rsidRPr="008565E6" w:rsidRDefault="00AF260E" w:rsidP="00C22B9C">
            <w:pPr>
              <w:spacing w:after="0" w:line="240" w:lineRule="auto"/>
              <w:rPr>
                <w:rFonts w:ascii="Cambria" w:hAnsi="Cambria"/>
                <w:sz w:val="20"/>
                <w:szCs w:val="20"/>
              </w:rPr>
            </w:pPr>
          </w:p>
        </w:tc>
        <w:tc>
          <w:tcPr>
            <w:tcW w:w="1167" w:type="dxa"/>
            <w:gridSpan w:val="6"/>
          </w:tcPr>
          <w:p w14:paraId="0CDA5103" w14:textId="77777777" w:rsidR="00AF260E" w:rsidRPr="008565E6" w:rsidRDefault="00AF260E" w:rsidP="00C22B9C">
            <w:pPr>
              <w:spacing w:after="0" w:line="240" w:lineRule="auto"/>
              <w:rPr>
                <w:rFonts w:ascii="Cambria" w:hAnsi="Cambria"/>
                <w:sz w:val="20"/>
                <w:szCs w:val="20"/>
              </w:rPr>
            </w:pPr>
          </w:p>
        </w:tc>
      </w:tr>
      <w:tr w:rsidR="00AF260E" w:rsidRPr="008565E6" w14:paraId="70270913" w14:textId="77777777" w:rsidTr="00C22B9C">
        <w:trPr>
          <w:trHeight w:val="362"/>
        </w:trPr>
        <w:tc>
          <w:tcPr>
            <w:tcW w:w="693" w:type="dxa"/>
            <w:vMerge w:val="restart"/>
            <w:textDirection w:val="btLr"/>
            <w:vAlign w:val="center"/>
          </w:tcPr>
          <w:p w14:paraId="159900CD" w14:textId="77777777" w:rsidR="00AF260E" w:rsidRPr="001C7319" w:rsidRDefault="00AF260E" w:rsidP="00C22B9C">
            <w:pPr>
              <w:spacing w:after="0" w:line="240" w:lineRule="auto"/>
              <w:jc w:val="center"/>
              <w:rPr>
                <w:rFonts w:ascii="Cambria" w:hAnsi="Cambria"/>
                <w:b/>
                <w:bCs/>
                <w:sz w:val="20"/>
                <w:szCs w:val="20"/>
              </w:rPr>
            </w:pPr>
            <w:r w:rsidRPr="001C7319">
              <w:rPr>
                <w:rFonts w:ascii="Cambria" w:hAnsi="Cambria"/>
                <w:b/>
                <w:bCs/>
                <w:sz w:val="20"/>
                <w:szCs w:val="20"/>
              </w:rPr>
              <w:t>Година</w:t>
            </w:r>
          </w:p>
          <w:p w14:paraId="29C07218" w14:textId="77777777" w:rsidR="00AF260E" w:rsidRPr="008565E6" w:rsidRDefault="00AF260E" w:rsidP="00C22B9C">
            <w:pPr>
              <w:spacing w:after="0" w:line="240" w:lineRule="auto"/>
              <w:jc w:val="center"/>
              <w:rPr>
                <w:rFonts w:ascii="Cambria" w:hAnsi="Cambria"/>
                <w:b/>
                <w:bCs/>
                <w:sz w:val="20"/>
                <w:szCs w:val="20"/>
              </w:rPr>
            </w:pPr>
            <w:r w:rsidRPr="001C7319">
              <w:rPr>
                <w:rFonts w:ascii="Cambria" w:hAnsi="Cambria"/>
                <w:b/>
                <w:bCs/>
                <w:sz w:val="20"/>
                <w:szCs w:val="20"/>
              </w:rPr>
              <w:t>„Х-2“</w:t>
            </w:r>
          </w:p>
        </w:tc>
        <w:tc>
          <w:tcPr>
            <w:tcW w:w="2358" w:type="dxa"/>
            <w:gridSpan w:val="4"/>
          </w:tcPr>
          <w:p w14:paraId="56E5D058"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800" w:type="dxa"/>
            <w:gridSpan w:val="6"/>
          </w:tcPr>
          <w:p w14:paraId="4976A0B3" w14:textId="77777777" w:rsidR="00AF260E" w:rsidRPr="008565E6" w:rsidRDefault="00AF260E" w:rsidP="00C22B9C">
            <w:pPr>
              <w:spacing w:after="0" w:line="240" w:lineRule="auto"/>
              <w:rPr>
                <w:rFonts w:ascii="Cambria" w:hAnsi="Cambria"/>
                <w:sz w:val="20"/>
                <w:szCs w:val="20"/>
              </w:rPr>
            </w:pPr>
          </w:p>
        </w:tc>
        <w:tc>
          <w:tcPr>
            <w:tcW w:w="1980" w:type="dxa"/>
            <w:gridSpan w:val="11"/>
          </w:tcPr>
          <w:p w14:paraId="66FFDFF9" w14:textId="77777777" w:rsidR="00AF260E" w:rsidRPr="008565E6" w:rsidRDefault="00AF260E" w:rsidP="00C22B9C">
            <w:pPr>
              <w:spacing w:after="0" w:line="240" w:lineRule="auto"/>
              <w:rPr>
                <w:rFonts w:ascii="Cambria" w:hAnsi="Cambria"/>
                <w:sz w:val="20"/>
                <w:szCs w:val="20"/>
              </w:rPr>
            </w:pPr>
          </w:p>
        </w:tc>
        <w:tc>
          <w:tcPr>
            <w:tcW w:w="2340" w:type="dxa"/>
            <w:gridSpan w:val="7"/>
            <w:noWrap/>
          </w:tcPr>
          <w:p w14:paraId="01403159"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260" w:type="dxa"/>
            <w:gridSpan w:val="5"/>
            <w:noWrap/>
          </w:tcPr>
          <w:p w14:paraId="16B1C74D"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440" w:type="dxa"/>
            <w:gridSpan w:val="7"/>
          </w:tcPr>
          <w:p w14:paraId="3D378FA5" w14:textId="77777777" w:rsidR="00AF260E" w:rsidRPr="008565E6" w:rsidRDefault="00AF260E" w:rsidP="00C22B9C">
            <w:pPr>
              <w:spacing w:after="0" w:line="240" w:lineRule="auto"/>
              <w:rPr>
                <w:rFonts w:ascii="Cambria" w:hAnsi="Cambria"/>
                <w:sz w:val="20"/>
                <w:szCs w:val="20"/>
              </w:rPr>
            </w:pPr>
          </w:p>
        </w:tc>
        <w:tc>
          <w:tcPr>
            <w:tcW w:w="1440" w:type="dxa"/>
            <w:gridSpan w:val="12"/>
          </w:tcPr>
          <w:p w14:paraId="178E748A" w14:textId="77777777" w:rsidR="00AF260E" w:rsidRPr="008565E6" w:rsidRDefault="00AF260E" w:rsidP="00C22B9C">
            <w:pPr>
              <w:spacing w:after="0" w:line="240" w:lineRule="auto"/>
              <w:rPr>
                <w:rFonts w:ascii="Cambria" w:hAnsi="Cambria"/>
                <w:sz w:val="20"/>
                <w:szCs w:val="20"/>
              </w:rPr>
            </w:pPr>
          </w:p>
        </w:tc>
        <w:tc>
          <w:tcPr>
            <w:tcW w:w="1260" w:type="dxa"/>
            <w:gridSpan w:val="6"/>
          </w:tcPr>
          <w:p w14:paraId="4F1987DB" w14:textId="77777777" w:rsidR="00AF260E" w:rsidRPr="008565E6" w:rsidRDefault="00AF260E" w:rsidP="00C22B9C">
            <w:pPr>
              <w:spacing w:after="0" w:line="240" w:lineRule="auto"/>
              <w:rPr>
                <w:rFonts w:ascii="Cambria" w:hAnsi="Cambria"/>
                <w:sz w:val="20"/>
                <w:szCs w:val="20"/>
              </w:rPr>
            </w:pPr>
          </w:p>
        </w:tc>
        <w:tc>
          <w:tcPr>
            <w:tcW w:w="1167" w:type="dxa"/>
            <w:gridSpan w:val="6"/>
          </w:tcPr>
          <w:p w14:paraId="217DBF77" w14:textId="77777777" w:rsidR="00AF260E" w:rsidRPr="008565E6" w:rsidRDefault="00AF260E" w:rsidP="00C22B9C">
            <w:pPr>
              <w:spacing w:after="0" w:line="240" w:lineRule="auto"/>
              <w:rPr>
                <w:rFonts w:ascii="Cambria" w:hAnsi="Cambria"/>
                <w:sz w:val="20"/>
                <w:szCs w:val="20"/>
              </w:rPr>
            </w:pPr>
          </w:p>
        </w:tc>
      </w:tr>
      <w:tr w:rsidR="00AF260E" w:rsidRPr="008565E6" w14:paraId="5EFE87E1" w14:textId="77777777" w:rsidTr="00C22B9C">
        <w:trPr>
          <w:trHeight w:val="300"/>
        </w:trPr>
        <w:tc>
          <w:tcPr>
            <w:tcW w:w="693" w:type="dxa"/>
            <w:vMerge/>
          </w:tcPr>
          <w:p w14:paraId="24941DBB" w14:textId="77777777" w:rsidR="00AF260E" w:rsidRPr="008565E6" w:rsidRDefault="00AF260E" w:rsidP="00C22B9C">
            <w:pPr>
              <w:spacing w:after="0" w:line="240" w:lineRule="auto"/>
              <w:rPr>
                <w:rFonts w:ascii="Cambria" w:hAnsi="Cambria"/>
                <w:b/>
                <w:bCs/>
                <w:sz w:val="20"/>
                <w:szCs w:val="20"/>
              </w:rPr>
            </w:pPr>
          </w:p>
        </w:tc>
        <w:tc>
          <w:tcPr>
            <w:tcW w:w="2358" w:type="dxa"/>
            <w:gridSpan w:val="4"/>
            <w:noWrap/>
          </w:tcPr>
          <w:p w14:paraId="61456420"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800" w:type="dxa"/>
            <w:gridSpan w:val="6"/>
          </w:tcPr>
          <w:p w14:paraId="3E1F0D9F"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980" w:type="dxa"/>
            <w:gridSpan w:val="11"/>
          </w:tcPr>
          <w:p w14:paraId="485A591D" w14:textId="77777777" w:rsidR="00AF260E" w:rsidRPr="008565E6" w:rsidRDefault="00AF260E" w:rsidP="00C22B9C">
            <w:pPr>
              <w:spacing w:after="0" w:line="240" w:lineRule="auto"/>
              <w:rPr>
                <w:rFonts w:ascii="Cambria" w:hAnsi="Cambria"/>
                <w:sz w:val="20"/>
                <w:szCs w:val="20"/>
              </w:rPr>
            </w:pPr>
          </w:p>
        </w:tc>
        <w:tc>
          <w:tcPr>
            <w:tcW w:w="2340" w:type="dxa"/>
            <w:gridSpan w:val="7"/>
            <w:noWrap/>
          </w:tcPr>
          <w:p w14:paraId="4D198AE5"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260" w:type="dxa"/>
            <w:gridSpan w:val="5"/>
            <w:noWrap/>
          </w:tcPr>
          <w:p w14:paraId="67F25977"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440" w:type="dxa"/>
            <w:gridSpan w:val="7"/>
          </w:tcPr>
          <w:p w14:paraId="575F281C" w14:textId="77777777" w:rsidR="00AF260E" w:rsidRPr="008565E6" w:rsidRDefault="00AF260E" w:rsidP="00C22B9C">
            <w:pPr>
              <w:spacing w:after="0" w:line="240" w:lineRule="auto"/>
              <w:rPr>
                <w:rFonts w:ascii="Cambria" w:hAnsi="Cambria"/>
                <w:sz w:val="20"/>
                <w:szCs w:val="20"/>
              </w:rPr>
            </w:pPr>
          </w:p>
        </w:tc>
        <w:tc>
          <w:tcPr>
            <w:tcW w:w="1440" w:type="dxa"/>
            <w:gridSpan w:val="12"/>
          </w:tcPr>
          <w:p w14:paraId="78929A01" w14:textId="77777777" w:rsidR="00AF260E" w:rsidRPr="008565E6" w:rsidRDefault="00AF260E" w:rsidP="00C22B9C">
            <w:pPr>
              <w:spacing w:after="0" w:line="240" w:lineRule="auto"/>
              <w:rPr>
                <w:rFonts w:ascii="Cambria" w:hAnsi="Cambria"/>
                <w:sz w:val="20"/>
                <w:szCs w:val="20"/>
              </w:rPr>
            </w:pPr>
          </w:p>
        </w:tc>
        <w:tc>
          <w:tcPr>
            <w:tcW w:w="1260" w:type="dxa"/>
            <w:gridSpan w:val="6"/>
          </w:tcPr>
          <w:p w14:paraId="2B2AFE6B" w14:textId="77777777" w:rsidR="00AF260E" w:rsidRPr="008565E6" w:rsidRDefault="00AF260E" w:rsidP="00C22B9C">
            <w:pPr>
              <w:spacing w:after="0" w:line="240" w:lineRule="auto"/>
              <w:rPr>
                <w:rFonts w:ascii="Cambria" w:hAnsi="Cambria"/>
                <w:sz w:val="20"/>
                <w:szCs w:val="20"/>
              </w:rPr>
            </w:pPr>
          </w:p>
        </w:tc>
        <w:tc>
          <w:tcPr>
            <w:tcW w:w="1167" w:type="dxa"/>
            <w:gridSpan w:val="6"/>
          </w:tcPr>
          <w:p w14:paraId="2B6F117C" w14:textId="77777777" w:rsidR="00AF260E" w:rsidRPr="008565E6" w:rsidRDefault="00AF260E" w:rsidP="00C22B9C">
            <w:pPr>
              <w:spacing w:after="0" w:line="240" w:lineRule="auto"/>
              <w:rPr>
                <w:rFonts w:ascii="Cambria" w:hAnsi="Cambria"/>
                <w:sz w:val="20"/>
                <w:szCs w:val="20"/>
              </w:rPr>
            </w:pPr>
          </w:p>
        </w:tc>
      </w:tr>
      <w:tr w:rsidR="00AF260E" w:rsidRPr="008565E6" w14:paraId="7940B75B" w14:textId="77777777" w:rsidTr="00C22B9C">
        <w:trPr>
          <w:trHeight w:val="315"/>
        </w:trPr>
        <w:tc>
          <w:tcPr>
            <w:tcW w:w="693" w:type="dxa"/>
            <w:vMerge/>
          </w:tcPr>
          <w:p w14:paraId="65AFA7AA" w14:textId="77777777" w:rsidR="00AF260E" w:rsidRPr="008565E6" w:rsidRDefault="00AF260E" w:rsidP="00C22B9C">
            <w:pPr>
              <w:spacing w:after="0" w:line="240" w:lineRule="auto"/>
              <w:rPr>
                <w:rFonts w:ascii="Cambria" w:hAnsi="Cambria"/>
                <w:b/>
                <w:bCs/>
                <w:sz w:val="20"/>
                <w:szCs w:val="20"/>
              </w:rPr>
            </w:pPr>
          </w:p>
        </w:tc>
        <w:tc>
          <w:tcPr>
            <w:tcW w:w="2358" w:type="dxa"/>
            <w:gridSpan w:val="4"/>
            <w:noWrap/>
          </w:tcPr>
          <w:p w14:paraId="1EC0184D"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800" w:type="dxa"/>
            <w:gridSpan w:val="6"/>
          </w:tcPr>
          <w:p w14:paraId="4A70F8E5"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980" w:type="dxa"/>
            <w:gridSpan w:val="11"/>
          </w:tcPr>
          <w:p w14:paraId="6B09487F" w14:textId="77777777" w:rsidR="00AF260E" w:rsidRPr="008565E6" w:rsidRDefault="00AF260E" w:rsidP="00C22B9C">
            <w:pPr>
              <w:spacing w:after="0" w:line="240" w:lineRule="auto"/>
              <w:rPr>
                <w:rFonts w:ascii="Cambria" w:hAnsi="Cambria"/>
                <w:sz w:val="20"/>
                <w:szCs w:val="20"/>
              </w:rPr>
            </w:pPr>
          </w:p>
        </w:tc>
        <w:tc>
          <w:tcPr>
            <w:tcW w:w="2340" w:type="dxa"/>
            <w:gridSpan w:val="7"/>
            <w:noWrap/>
          </w:tcPr>
          <w:p w14:paraId="5E2F3223"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260" w:type="dxa"/>
            <w:gridSpan w:val="5"/>
            <w:noWrap/>
          </w:tcPr>
          <w:p w14:paraId="53A3483F"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440" w:type="dxa"/>
            <w:gridSpan w:val="7"/>
          </w:tcPr>
          <w:p w14:paraId="3A17896E" w14:textId="77777777" w:rsidR="00AF260E" w:rsidRPr="008565E6" w:rsidRDefault="00AF260E" w:rsidP="00C22B9C">
            <w:pPr>
              <w:spacing w:after="0" w:line="240" w:lineRule="auto"/>
              <w:rPr>
                <w:rFonts w:ascii="Cambria" w:hAnsi="Cambria"/>
                <w:sz w:val="20"/>
                <w:szCs w:val="20"/>
              </w:rPr>
            </w:pPr>
          </w:p>
        </w:tc>
        <w:tc>
          <w:tcPr>
            <w:tcW w:w="1440" w:type="dxa"/>
            <w:gridSpan w:val="12"/>
          </w:tcPr>
          <w:p w14:paraId="3400140F" w14:textId="77777777" w:rsidR="00AF260E" w:rsidRPr="008565E6" w:rsidRDefault="00AF260E" w:rsidP="00C22B9C">
            <w:pPr>
              <w:spacing w:after="0" w:line="240" w:lineRule="auto"/>
              <w:rPr>
                <w:rFonts w:ascii="Cambria" w:hAnsi="Cambria"/>
                <w:sz w:val="20"/>
                <w:szCs w:val="20"/>
              </w:rPr>
            </w:pPr>
          </w:p>
        </w:tc>
        <w:tc>
          <w:tcPr>
            <w:tcW w:w="1260" w:type="dxa"/>
            <w:gridSpan w:val="6"/>
          </w:tcPr>
          <w:p w14:paraId="020E47CA" w14:textId="77777777" w:rsidR="00AF260E" w:rsidRPr="008565E6" w:rsidRDefault="00AF260E" w:rsidP="00C22B9C">
            <w:pPr>
              <w:spacing w:after="0" w:line="240" w:lineRule="auto"/>
              <w:rPr>
                <w:rFonts w:ascii="Cambria" w:hAnsi="Cambria"/>
                <w:sz w:val="20"/>
                <w:szCs w:val="20"/>
              </w:rPr>
            </w:pPr>
          </w:p>
        </w:tc>
        <w:tc>
          <w:tcPr>
            <w:tcW w:w="1167" w:type="dxa"/>
            <w:gridSpan w:val="6"/>
          </w:tcPr>
          <w:p w14:paraId="78E4B6AB" w14:textId="77777777" w:rsidR="00AF260E" w:rsidRPr="008565E6" w:rsidRDefault="00AF260E" w:rsidP="00C22B9C">
            <w:pPr>
              <w:spacing w:after="0" w:line="240" w:lineRule="auto"/>
              <w:rPr>
                <w:rFonts w:ascii="Cambria" w:hAnsi="Cambria"/>
                <w:sz w:val="20"/>
                <w:szCs w:val="20"/>
              </w:rPr>
            </w:pPr>
          </w:p>
        </w:tc>
      </w:tr>
      <w:tr w:rsidR="00AF260E" w:rsidRPr="008565E6" w14:paraId="553B9022" w14:textId="77777777" w:rsidTr="00C22B9C">
        <w:trPr>
          <w:trHeight w:val="596"/>
        </w:trPr>
        <w:tc>
          <w:tcPr>
            <w:tcW w:w="6831" w:type="dxa"/>
            <w:gridSpan w:val="22"/>
            <w:noWrap/>
            <w:vAlign w:val="center"/>
          </w:tcPr>
          <w:p w14:paraId="42C70AC8" w14:textId="77777777" w:rsidR="00AF260E" w:rsidRPr="008565E6" w:rsidRDefault="00AF260E" w:rsidP="00C22B9C">
            <w:pPr>
              <w:spacing w:after="0" w:line="240" w:lineRule="auto"/>
              <w:jc w:val="right"/>
              <w:rPr>
                <w:rFonts w:ascii="Cambria" w:hAnsi="Cambria"/>
                <w:b/>
                <w:bCs/>
                <w:sz w:val="20"/>
                <w:szCs w:val="20"/>
              </w:rPr>
            </w:pPr>
            <w:r w:rsidRPr="008565E6">
              <w:rPr>
                <w:rFonts w:ascii="Cambria" w:hAnsi="Cambria"/>
                <w:b/>
                <w:bCs/>
                <w:sz w:val="20"/>
                <w:szCs w:val="20"/>
              </w:rPr>
              <w:t>Общо:</w:t>
            </w:r>
          </w:p>
        </w:tc>
        <w:tc>
          <w:tcPr>
            <w:tcW w:w="2340" w:type="dxa"/>
            <w:gridSpan w:val="7"/>
            <w:noWrap/>
            <w:vAlign w:val="center"/>
          </w:tcPr>
          <w:p w14:paraId="68F563B6" w14:textId="77777777" w:rsidR="00AF260E" w:rsidRPr="008565E6" w:rsidRDefault="00AF260E" w:rsidP="00C22B9C">
            <w:pPr>
              <w:spacing w:after="0" w:line="240" w:lineRule="auto"/>
              <w:rPr>
                <w:rFonts w:ascii="Cambria" w:hAnsi="Cambria"/>
                <w:bCs/>
                <w:sz w:val="16"/>
                <w:szCs w:val="16"/>
              </w:rPr>
            </w:pPr>
          </w:p>
          <w:p w14:paraId="28FF1AC7" w14:textId="77777777" w:rsidR="00AF260E" w:rsidRPr="008565E6" w:rsidRDefault="00AF260E" w:rsidP="00C22B9C">
            <w:pPr>
              <w:spacing w:after="0" w:line="240" w:lineRule="auto"/>
              <w:rPr>
                <w:rFonts w:ascii="Cambria" w:hAnsi="Cambria"/>
                <w:bCs/>
                <w:sz w:val="16"/>
                <w:szCs w:val="16"/>
              </w:rPr>
            </w:pPr>
          </w:p>
          <w:p w14:paraId="5DB32014" w14:textId="77777777" w:rsidR="00AF260E" w:rsidRPr="008565E6" w:rsidRDefault="00AF260E" w:rsidP="00C22B9C">
            <w:pPr>
              <w:spacing w:after="0" w:line="240" w:lineRule="auto"/>
              <w:rPr>
                <w:rFonts w:ascii="Cambria" w:hAnsi="Cambria"/>
                <w:bCs/>
                <w:sz w:val="16"/>
                <w:szCs w:val="16"/>
              </w:rPr>
            </w:pPr>
          </w:p>
          <w:p w14:paraId="3BE28CA9" w14:textId="77777777" w:rsidR="00AF260E" w:rsidRPr="008565E6" w:rsidRDefault="00AF260E" w:rsidP="00C22B9C">
            <w:pPr>
              <w:spacing w:after="0" w:line="240" w:lineRule="auto"/>
              <w:rPr>
                <w:rFonts w:ascii="Cambria" w:hAnsi="Cambria"/>
                <w:bCs/>
                <w:sz w:val="16"/>
                <w:szCs w:val="16"/>
              </w:rPr>
            </w:pPr>
            <w:r w:rsidRPr="008565E6">
              <w:rPr>
                <w:rFonts w:ascii="Cambria" w:hAnsi="Cambria"/>
                <w:bCs/>
                <w:sz w:val="16"/>
                <w:szCs w:val="16"/>
              </w:rPr>
              <w:t>∑(a+b+c+d+e)</w:t>
            </w:r>
          </w:p>
          <w:p w14:paraId="7D3B10B9" w14:textId="77777777" w:rsidR="00AF260E" w:rsidRPr="008565E6" w:rsidRDefault="00AF260E" w:rsidP="00C22B9C">
            <w:pPr>
              <w:spacing w:after="0" w:line="240" w:lineRule="auto"/>
              <w:rPr>
                <w:rFonts w:ascii="Cambria" w:hAnsi="Cambria"/>
                <w:bCs/>
                <w:sz w:val="16"/>
                <w:szCs w:val="16"/>
              </w:rPr>
            </w:pPr>
          </w:p>
        </w:tc>
        <w:tc>
          <w:tcPr>
            <w:tcW w:w="1260" w:type="dxa"/>
            <w:gridSpan w:val="5"/>
            <w:noWrap/>
            <w:vAlign w:val="center"/>
          </w:tcPr>
          <w:p w14:paraId="5DFD8789" w14:textId="77777777" w:rsidR="00AF260E" w:rsidRPr="008565E6" w:rsidRDefault="00AF260E" w:rsidP="00C22B9C">
            <w:pPr>
              <w:spacing w:after="0" w:line="240" w:lineRule="auto"/>
              <w:jc w:val="center"/>
              <w:rPr>
                <w:rFonts w:ascii="Cambria" w:hAnsi="Cambria"/>
                <w:bCs/>
                <w:sz w:val="16"/>
                <w:szCs w:val="16"/>
              </w:rPr>
            </w:pPr>
          </w:p>
          <w:p w14:paraId="6245760C" w14:textId="77777777" w:rsidR="00AF260E" w:rsidRPr="008565E6" w:rsidRDefault="00AF260E" w:rsidP="00C22B9C">
            <w:pPr>
              <w:spacing w:after="0" w:line="240" w:lineRule="auto"/>
              <w:jc w:val="center"/>
              <w:rPr>
                <w:rFonts w:ascii="Cambria" w:hAnsi="Cambria"/>
                <w:bCs/>
                <w:sz w:val="16"/>
                <w:szCs w:val="16"/>
              </w:rPr>
            </w:pPr>
          </w:p>
          <w:p w14:paraId="1DCE9E0D" w14:textId="77777777" w:rsidR="00AF260E" w:rsidRPr="008565E6" w:rsidRDefault="00AF260E" w:rsidP="00C22B9C">
            <w:pPr>
              <w:spacing w:after="0" w:line="240" w:lineRule="auto"/>
              <w:jc w:val="center"/>
              <w:rPr>
                <w:rFonts w:ascii="Cambria" w:hAnsi="Cambria"/>
                <w:bCs/>
                <w:sz w:val="16"/>
                <w:szCs w:val="16"/>
              </w:rPr>
            </w:pPr>
            <w:r w:rsidRPr="008565E6">
              <w:rPr>
                <w:rFonts w:ascii="Cambria" w:hAnsi="Cambria"/>
                <w:bCs/>
                <w:sz w:val="16"/>
                <w:szCs w:val="16"/>
              </w:rPr>
              <w:t>∑a</w:t>
            </w:r>
          </w:p>
        </w:tc>
        <w:tc>
          <w:tcPr>
            <w:tcW w:w="1440" w:type="dxa"/>
            <w:gridSpan w:val="7"/>
            <w:vAlign w:val="center"/>
          </w:tcPr>
          <w:p w14:paraId="1A921D96" w14:textId="77777777" w:rsidR="00AF260E" w:rsidRPr="008565E6" w:rsidRDefault="00AF260E" w:rsidP="00C22B9C">
            <w:pPr>
              <w:spacing w:after="0" w:line="240" w:lineRule="auto"/>
              <w:jc w:val="center"/>
              <w:rPr>
                <w:rFonts w:ascii="Cambria" w:hAnsi="Cambria"/>
                <w:bCs/>
                <w:sz w:val="16"/>
                <w:szCs w:val="16"/>
              </w:rPr>
            </w:pPr>
          </w:p>
          <w:p w14:paraId="7285B431" w14:textId="77777777" w:rsidR="00AF260E" w:rsidRPr="008565E6" w:rsidRDefault="00AF260E" w:rsidP="00C22B9C">
            <w:pPr>
              <w:spacing w:after="0" w:line="240" w:lineRule="auto"/>
              <w:jc w:val="center"/>
              <w:rPr>
                <w:rFonts w:ascii="Cambria" w:hAnsi="Cambria"/>
                <w:bCs/>
                <w:sz w:val="16"/>
                <w:szCs w:val="16"/>
              </w:rPr>
            </w:pPr>
          </w:p>
          <w:p w14:paraId="0E5EBE8E" w14:textId="77777777" w:rsidR="00AF260E" w:rsidRPr="008565E6" w:rsidRDefault="00AF260E" w:rsidP="00C22B9C">
            <w:pPr>
              <w:spacing w:after="0" w:line="240" w:lineRule="auto"/>
              <w:jc w:val="center"/>
              <w:rPr>
                <w:rFonts w:ascii="Cambria" w:hAnsi="Cambria"/>
                <w:bCs/>
                <w:sz w:val="16"/>
                <w:szCs w:val="16"/>
              </w:rPr>
            </w:pPr>
            <w:r w:rsidRPr="008565E6">
              <w:rPr>
                <w:rFonts w:ascii="Cambria" w:hAnsi="Cambria"/>
                <w:bCs/>
                <w:sz w:val="16"/>
                <w:szCs w:val="16"/>
              </w:rPr>
              <w:t>∑b</w:t>
            </w:r>
          </w:p>
        </w:tc>
        <w:tc>
          <w:tcPr>
            <w:tcW w:w="1440" w:type="dxa"/>
            <w:gridSpan w:val="12"/>
            <w:vAlign w:val="center"/>
          </w:tcPr>
          <w:p w14:paraId="63C0FFB6" w14:textId="77777777" w:rsidR="00AF260E" w:rsidRPr="008565E6" w:rsidRDefault="00AF260E" w:rsidP="00C22B9C">
            <w:pPr>
              <w:spacing w:after="0" w:line="240" w:lineRule="auto"/>
              <w:jc w:val="center"/>
              <w:rPr>
                <w:rFonts w:ascii="Cambria" w:hAnsi="Cambria"/>
                <w:bCs/>
                <w:sz w:val="16"/>
                <w:szCs w:val="16"/>
              </w:rPr>
            </w:pPr>
          </w:p>
          <w:p w14:paraId="7E1ED6CF" w14:textId="77777777" w:rsidR="00AF260E" w:rsidRPr="008565E6" w:rsidRDefault="00AF260E" w:rsidP="00C22B9C">
            <w:pPr>
              <w:spacing w:after="0" w:line="240" w:lineRule="auto"/>
              <w:jc w:val="center"/>
              <w:rPr>
                <w:rFonts w:ascii="Cambria" w:hAnsi="Cambria"/>
                <w:bCs/>
                <w:sz w:val="16"/>
                <w:szCs w:val="16"/>
              </w:rPr>
            </w:pPr>
          </w:p>
          <w:p w14:paraId="0023C069" w14:textId="77777777" w:rsidR="00AF260E" w:rsidRPr="008565E6" w:rsidRDefault="00AF260E" w:rsidP="00C22B9C">
            <w:pPr>
              <w:spacing w:after="0" w:line="240" w:lineRule="auto"/>
              <w:jc w:val="center"/>
              <w:rPr>
                <w:rFonts w:ascii="Cambria" w:hAnsi="Cambria"/>
                <w:bCs/>
                <w:sz w:val="16"/>
                <w:szCs w:val="16"/>
              </w:rPr>
            </w:pPr>
            <w:r w:rsidRPr="008565E6">
              <w:rPr>
                <w:rFonts w:ascii="Cambria" w:hAnsi="Cambria"/>
                <w:bCs/>
                <w:sz w:val="16"/>
                <w:szCs w:val="16"/>
              </w:rPr>
              <w:t>∑c</w:t>
            </w:r>
          </w:p>
        </w:tc>
        <w:tc>
          <w:tcPr>
            <w:tcW w:w="1260" w:type="dxa"/>
            <w:gridSpan w:val="6"/>
            <w:vAlign w:val="center"/>
          </w:tcPr>
          <w:p w14:paraId="76991D56" w14:textId="77777777" w:rsidR="00AF260E" w:rsidRPr="008565E6" w:rsidRDefault="00AF260E" w:rsidP="00C22B9C">
            <w:pPr>
              <w:spacing w:after="0" w:line="240" w:lineRule="auto"/>
              <w:jc w:val="center"/>
              <w:rPr>
                <w:rFonts w:ascii="Cambria" w:hAnsi="Cambria"/>
                <w:bCs/>
                <w:sz w:val="16"/>
                <w:szCs w:val="16"/>
              </w:rPr>
            </w:pPr>
          </w:p>
          <w:p w14:paraId="6B0757FD" w14:textId="77777777" w:rsidR="00AF260E" w:rsidRPr="008565E6" w:rsidRDefault="00AF260E" w:rsidP="00C22B9C">
            <w:pPr>
              <w:spacing w:after="0" w:line="240" w:lineRule="auto"/>
              <w:jc w:val="center"/>
              <w:rPr>
                <w:rFonts w:ascii="Cambria" w:hAnsi="Cambria"/>
                <w:bCs/>
                <w:sz w:val="16"/>
                <w:szCs w:val="16"/>
              </w:rPr>
            </w:pPr>
          </w:p>
          <w:p w14:paraId="13C774C8" w14:textId="77777777" w:rsidR="00AF260E" w:rsidRPr="008565E6" w:rsidRDefault="00AF260E" w:rsidP="00C22B9C">
            <w:pPr>
              <w:spacing w:after="0" w:line="240" w:lineRule="auto"/>
              <w:jc w:val="center"/>
              <w:rPr>
                <w:rFonts w:ascii="Cambria" w:hAnsi="Cambria"/>
                <w:bCs/>
                <w:sz w:val="16"/>
                <w:szCs w:val="16"/>
              </w:rPr>
            </w:pPr>
            <w:r w:rsidRPr="008565E6">
              <w:rPr>
                <w:rFonts w:ascii="Cambria" w:hAnsi="Cambria"/>
                <w:bCs/>
                <w:sz w:val="16"/>
                <w:szCs w:val="16"/>
              </w:rPr>
              <w:t>∑d</w:t>
            </w:r>
          </w:p>
        </w:tc>
        <w:tc>
          <w:tcPr>
            <w:tcW w:w="1167" w:type="dxa"/>
            <w:gridSpan w:val="6"/>
            <w:vAlign w:val="center"/>
          </w:tcPr>
          <w:p w14:paraId="65D7D779" w14:textId="77777777" w:rsidR="00AF260E" w:rsidRPr="008565E6" w:rsidRDefault="00AF260E" w:rsidP="00C22B9C">
            <w:pPr>
              <w:spacing w:after="0" w:line="240" w:lineRule="auto"/>
              <w:jc w:val="center"/>
              <w:rPr>
                <w:rFonts w:ascii="Cambria" w:hAnsi="Cambria"/>
                <w:bCs/>
                <w:sz w:val="16"/>
                <w:szCs w:val="16"/>
              </w:rPr>
            </w:pPr>
          </w:p>
          <w:p w14:paraId="24722D5A" w14:textId="77777777" w:rsidR="00AF260E" w:rsidRPr="008565E6" w:rsidRDefault="00AF260E" w:rsidP="00C22B9C">
            <w:pPr>
              <w:spacing w:after="0" w:line="240" w:lineRule="auto"/>
              <w:jc w:val="center"/>
              <w:rPr>
                <w:rFonts w:ascii="Cambria" w:hAnsi="Cambria"/>
                <w:bCs/>
                <w:sz w:val="16"/>
                <w:szCs w:val="16"/>
              </w:rPr>
            </w:pPr>
          </w:p>
          <w:p w14:paraId="4B429ADB" w14:textId="77777777" w:rsidR="00AF260E" w:rsidRPr="008565E6" w:rsidRDefault="00AF260E" w:rsidP="00C22B9C">
            <w:pPr>
              <w:spacing w:after="0" w:line="240" w:lineRule="auto"/>
              <w:jc w:val="center"/>
              <w:rPr>
                <w:rFonts w:ascii="Cambria" w:hAnsi="Cambria"/>
                <w:bCs/>
                <w:sz w:val="16"/>
                <w:szCs w:val="16"/>
              </w:rPr>
            </w:pPr>
            <w:r w:rsidRPr="008565E6">
              <w:rPr>
                <w:rFonts w:ascii="Cambria" w:hAnsi="Cambria"/>
                <w:bCs/>
                <w:sz w:val="16"/>
                <w:szCs w:val="16"/>
              </w:rPr>
              <w:t>∑e</w:t>
            </w:r>
          </w:p>
        </w:tc>
      </w:tr>
      <w:tr w:rsidR="00AF260E" w:rsidRPr="008565E6" w14:paraId="5173D5C2" w14:textId="77777777" w:rsidTr="00C22B9C">
        <w:trPr>
          <w:trHeight w:val="476"/>
        </w:trPr>
        <w:tc>
          <w:tcPr>
            <w:tcW w:w="693" w:type="dxa"/>
          </w:tcPr>
          <w:p w14:paraId="69155A9D"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3</w:t>
            </w:r>
            <w:r w:rsidRPr="008565E6">
              <w:rPr>
                <w:rFonts w:ascii="Cambria" w:hAnsi="Cambria"/>
                <w:b/>
                <w:bCs/>
                <w:sz w:val="20"/>
                <w:szCs w:val="20"/>
              </w:rPr>
              <w:t>.</w:t>
            </w:r>
          </w:p>
        </w:tc>
        <w:tc>
          <w:tcPr>
            <w:tcW w:w="10638" w:type="dxa"/>
            <w:gridSpan w:val="38"/>
          </w:tcPr>
          <w:p w14:paraId="7342394F" w14:textId="77777777" w:rsidR="00AF260E" w:rsidRPr="008565E6" w:rsidRDefault="00AF260E" w:rsidP="00C22B9C">
            <w:pPr>
              <w:spacing w:after="0" w:line="240" w:lineRule="auto"/>
              <w:jc w:val="both"/>
              <w:rPr>
                <w:rFonts w:ascii="Cambria" w:hAnsi="Cambria"/>
                <w:b/>
                <w:sz w:val="20"/>
                <w:szCs w:val="20"/>
              </w:rPr>
            </w:pPr>
            <w:r w:rsidRPr="008565E6">
              <w:rPr>
                <w:rFonts w:ascii="Cambria" w:hAnsi="Cambria"/>
                <w:sz w:val="20"/>
                <w:szCs w:val="20"/>
              </w:rPr>
              <w:t xml:space="preserve">Дейността, която се финансира </w:t>
            </w:r>
            <w:r w:rsidRPr="00021E0B">
              <w:rPr>
                <w:u w:val="single"/>
              </w:rPr>
              <w:t>по конкретното проектно предложение</w:t>
            </w:r>
            <w:r w:rsidRPr="008565E6">
              <w:rPr>
                <w:rFonts w:ascii="Cambria" w:hAnsi="Cambria"/>
                <w:sz w:val="20"/>
                <w:szCs w:val="20"/>
              </w:rPr>
              <w:t xml:space="preserve">, </w:t>
            </w:r>
            <w:r w:rsidRPr="008565E6">
              <w:rPr>
                <w:rFonts w:ascii="Cambria" w:hAnsi="Cambria"/>
                <w:b/>
                <w:sz w:val="20"/>
                <w:szCs w:val="20"/>
              </w:rPr>
              <w:t>попада в приложното поле на Регламент (ЕС)    № 1407/2013:</w:t>
            </w:r>
          </w:p>
          <w:p w14:paraId="4E9D8AB4" w14:textId="77777777" w:rsidR="00AF260E" w:rsidRPr="008565E6" w:rsidRDefault="00AF260E" w:rsidP="00C22B9C">
            <w:pPr>
              <w:spacing w:after="0" w:line="240" w:lineRule="auto"/>
              <w:jc w:val="both"/>
              <w:rPr>
                <w:rFonts w:ascii="Cambria" w:hAnsi="Cambria"/>
                <w:i/>
                <w:sz w:val="20"/>
                <w:szCs w:val="20"/>
              </w:rPr>
            </w:pPr>
            <w:r w:rsidRPr="008565E6">
              <w:rPr>
                <w:rFonts w:ascii="Cambria" w:hAnsi="Cambria"/>
                <w:i/>
                <w:sz w:val="18"/>
                <w:szCs w:val="18"/>
              </w:rPr>
              <w:lastRenderedPageBreak/>
              <w:t>/Ако посочите  „НЕ“, спирате с попълването на Декларацията до тук/</w:t>
            </w:r>
          </w:p>
        </w:tc>
        <w:tc>
          <w:tcPr>
            <w:tcW w:w="2160" w:type="dxa"/>
            <w:gridSpan w:val="15"/>
            <w:noWrap/>
            <w:vAlign w:val="center"/>
          </w:tcPr>
          <w:p w14:paraId="0CDEF0BD"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lastRenderedPageBreak/>
              <w:t>ДА</w:t>
            </w:r>
          </w:p>
        </w:tc>
        <w:tc>
          <w:tcPr>
            <w:tcW w:w="2247" w:type="dxa"/>
            <w:gridSpan w:val="11"/>
            <w:noWrap/>
            <w:vAlign w:val="center"/>
          </w:tcPr>
          <w:p w14:paraId="5FC631DD"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14:paraId="2EBAF8DC" w14:textId="77777777" w:rsidTr="00C22B9C">
        <w:trPr>
          <w:trHeight w:val="697"/>
        </w:trPr>
        <w:tc>
          <w:tcPr>
            <w:tcW w:w="693" w:type="dxa"/>
          </w:tcPr>
          <w:p w14:paraId="63DC5196" w14:textId="77777777" w:rsidR="00AF260E" w:rsidRPr="008565E6" w:rsidRDefault="00AF260E" w:rsidP="00C22B9C">
            <w:pPr>
              <w:spacing w:after="0" w:line="240" w:lineRule="auto"/>
              <w:rPr>
                <w:rFonts w:ascii="Cambria" w:hAnsi="Cambria"/>
                <w:b/>
                <w:bCs/>
                <w:sz w:val="20"/>
                <w:szCs w:val="20"/>
              </w:rPr>
            </w:pPr>
            <w:r w:rsidRPr="00602DD2">
              <w:rPr>
                <w:rFonts w:ascii="Cambria" w:hAnsi="Cambria"/>
                <w:b/>
                <w:bCs/>
                <w:sz w:val="20"/>
                <w:szCs w:val="20"/>
              </w:rPr>
              <w:lastRenderedPageBreak/>
              <w:t>1</w:t>
            </w:r>
            <w:r>
              <w:rPr>
                <w:rFonts w:ascii="Cambria" w:hAnsi="Cambria"/>
                <w:b/>
                <w:bCs/>
                <w:sz w:val="20"/>
                <w:szCs w:val="20"/>
              </w:rPr>
              <w:t>3</w:t>
            </w:r>
            <w:r w:rsidRPr="00602DD2">
              <w:rPr>
                <w:rFonts w:ascii="Cambria" w:hAnsi="Cambria"/>
                <w:b/>
                <w:bCs/>
                <w:sz w:val="20"/>
                <w:szCs w:val="20"/>
              </w:rPr>
              <w:t>а.</w:t>
            </w:r>
          </w:p>
        </w:tc>
        <w:tc>
          <w:tcPr>
            <w:tcW w:w="10638" w:type="dxa"/>
            <w:gridSpan w:val="38"/>
          </w:tcPr>
          <w:p w14:paraId="1632C6BB" w14:textId="77777777" w:rsidR="00AF260E" w:rsidRPr="008565E6" w:rsidRDefault="00AF260E" w:rsidP="00C22B9C">
            <w:pPr>
              <w:spacing w:after="0" w:line="240" w:lineRule="auto"/>
              <w:jc w:val="both"/>
              <w:rPr>
                <w:rFonts w:ascii="Cambria" w:hAnsi="Cambria"/>
                <w:b/>
                <w:sz w:val="20"/>
                <w:szCs w:val="20"/>
              </w:rPr>
            </w:pPr>
            <w:r w:rsidRPr="00602DD2">
              <w:rPr>
                <w:rFonts w:ascii="Cambria" w:hAnsi="Cambria"/>
                <w:sz w:val="20"/>
                <w:szCs w:val="20"/>
              </w:rPr>
              <w:t>Получателят/кандидатът извършва и</w:t>
            </w:r>
            <w:r w:rsidRPr="00602DD2">
              <w:rPr>
                <w:rFonts w:ascii="Cambria" w:hAnsi="Cambria"/>
                <w:b/>
                <w:bCs/>
                <w:sz w:val="20"/>
                <w:szCs w:val="20"/>
              </w:rPr>
              <w:t xml:space="preserve"> дейност(и), която/ито е/са изключена/и от приложното поле на Регламент (ЕС) № 1407/</w:t>
            </w:r>
            <w:r w:rsidRPr="00602DD2">
              <w:rPr>
                <w:rFonts w:ascii="Cambria" w:hAnsi="Cambria"/>
                <w:b/>
                <w:sz w:val="20"/>
                <w:szCs w:val="20"/>
              </w:rPr>
              <w:t>2013</w:t>
            </w:r>
            <w:r w:rsidRPr="00602DD2">
              <w:rPr>
                <w:rFonts w:ascii="Cambria" w:hAnsi="Cambria"/>
                <w:sz w:val="20"/>
                <w:szCs w:val="20"/>
              </w:rPr>
              <w:t>:</w:t>
            </w:r>
          </w:p>
        </w:tc>
        <w:tc>
          <w:tcPr>
            <w:tcW w:w="2160" w:type="dxa"/>
            <w:gridSpan w:val="15"/>
            <w:noWrap/>
            <w:vAlign w:val="center"/>
          </w:tcPr>
          <w:p w14:paraId="34FEA23E"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14:paraId="27A2E1BE"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14:paraId="12C3B454" w14:textId="77777777" w:rsidTr="00C22B9C">
        <w:trPr>
          <w:trHeight w:val="697"/>
        </w:trPr>
        <w:tc>
          <w:tcPr>
            <w:tcW w:w="693" w:type="dxa"/>
          </w:tcPr>
          <w:p w14:paraId="55E9EAA9" w14:textId="77777777" w:rsidR="00AF260E" w:rsidRPr="00602DD2" w:rsidRDefault="00AF260E" w:rsidP="00C22B9C">
            <w:pPr>
              <w:spacing w:after="0" w:line="240" w:lineRule="auto"/>
              <w:rPr>
                <w:rFonts w:ascii="Cambria" w:hAnsi="Cambria"/>
                <w:b/>
                <w:bCs/>
                <w:sz w:val="20"/>
                <w:szCs w:val="20"/>
              </w:rPr>
            </w:pPr>
            <w:r w:rsidRPr="00602DD2">
              <w:rPr>
                <w:rFonts w:ascii="Cambria" w:hAnsi="Cambria"/>
                <w:b/>
                <w:bCs/>
                <w:sz w:val="20"/>
                <w:szCs w:val="20"/>
              </w:rPr>
              <w:t>1</w:t>
            </w:r>
            <w:r>
              <w:rPr>
                <w:rFonts w:ascii="Cambria" w:hAnsi="Cambria"/>
                <w:b/>
                <w:bCs/>
                <w:sz w:val="20"/>
                <w:szCs w:val="20"/>
              </w:rPr>
              <w:t>3</w:t>
            </w:r>
            <w:r w:rsidRPr="00602DD2">
              <w:rPr>
                <w:rFonts w:ascii="Cambria" w:hAnsi="Cambria"/>
                <w:b/>
                <w:bCs/>
                <w:sz w:val="20"/>
                <w:szCs w:val="20"/>
              </w:rPr>
              <w:t>б.</w:t>
            </w:r>
          </w:p>
        </w:tc>
        <w:tc>
          <w:tcPr>
            <w:tcW w:w="10638" w:type="dxa"/>
            <w:gridSpan w:val="38"/>
          </w:tcPr>
          <w:p w14:paraId="09DC2DF7" w14:textId="77777777" w:rsidR="00AF260E" w:rsidRPr="00602DD2" w:rsidRDefault="00AF260E" w:rsidP="00C22B9C">
            <w:pPr>
              <w:spacing w:after="0" w:line="240" w:lineRule="auto"/>
              <w:jc w:val="both"/>
              <w:rPr>
                <w:rFonts w:ascii="Cambria" w:hAnsi="Cambria"/>
                <w:sz w:val="20"/>
                <w:szCs w:val="20"/>
              </w:rPr>
            </w:pPr>
            <w:r w:rsidRPr="00602DD2">
              <w:rPr>
                <w:rFonts w:ascii="Cambria" w:hAnsi="Cambria"/>
                <w:sz w:val="20"/>
                <w:szCs w:val="20"/>
              </w:rPr>
              <w:t>В случая по т. 1</w:t>
            </w:r>
            <w:r>
              <w:rPr>
                <w:rFonts w:ascii="Cambria" w:hAnsi="Cambria"/>
                <w:sz w:val="20"/>
                <w:szCs w:val="20"/>
              </w:rPr>
              <w:t>3</w:t>
            </w:r>
            <w:r w:rsidRPr="00602DD2">
              <w:rPr>
                <w:rFonts w:ascii="Cambria" w:hAnsi="Cambria"/>
                <w:sz w:val="20"/>
                <w:szCs w:val="20"/>
              </w:rPr>
              <w:t xml:space="preserve"> </w:t>
            </w:r>
            <w:r w:rsidRPr="00602DD2">
              <w:rPr>
                <w:rFonts w:ascii="Cambria" w:hAnsi="Cambria"/>
                <w:b/>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sz w:val="20"/>
                <w:szCs w:val="20"/>
              </w:rPr>
              <w:t>не надвишава левовата равностойност на 200 000 евро</w:t>
            </w:r>
            <w:r w:rsidRPr="00602DD2">
              <w:rPr>
                <w:rFonts w:ascii="Cambria" w:hAnsi="Cambria"/>
                <w:sz w:val="20"/>
                <w:szCs w:val="20"/>
              </w:rPr>
              <w:t xml:space="preserve"> за период от три последователни години (</w:t>
            </w:r>
            <w:r w:rsidRPr="008565E6">
              <w:rPr>
                <w:rFonts w:ascii="Cambria" w:hAnsi="Cambria"/>
                <w:sz w:val="20"/>
                <w:szCs w:val="20"/>
              </w:rPr>
              <w:t xml:space="preserve">години </w:t>
            </w:r>
            <w:r w:rsidRPr="00CD30D3">
              <w:rPr>
                <w:rFonts w:ascii="Cambria" w:hAnsi="Cambria"/>
                <w:sz w:val="20"/>
                <w:szCs w:val="20"/>
              </w:rPr>
              <w:t>„Х“, „Х-1“ и „Х-2“</w:t>
            </w:r>
            <w:r w:rsidRPr="00602DD2">
              <w:rPr>
                <w:rFonts w:ascii="Cambria" w:hAnsi="Cambria"/>
                <w:sz w:val="20"/>
                <w:szCs w:val="20"/>
              </w:rPr>
              <w:t>):</w:t>
            </w:r>
          </w:p>
        </w:tc>
        <w:tc>
          <w:tcPr>
            <w:tcW w:w="2160" w:type="dxa"/>
            <w:gridSpan w:val="15"/>
            <w:noWrap/>
            <w:vAlign w:val="center"/>
          </w:tcPr>
          <w:p w14:paraId="5EDC04AA"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14:paraId="39ABE6D8"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14:paraId="6956407C" w14:textId="77777777" w:rsidTr="00C22B9C">
        <w:trPr>
          <w:trHeight w:val="705"/>
        </w:trPr>
        <w:tc>
          <w:tcPr>
            <w:tcW w:w="693" w:type="dxa"/>
          </w:tcPr>
          <w:p w14:paraId="78E9B568"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4</w:t>
            </w:r>
            <w:r w:rsidRPr="008565E6">
              <w:rPr>
                <w:rFonts w:ascii="Cambria" w:hAnsi="Cambria"/>
                <w:b/>
                <w:bCs/>
                <w:sz w:val="20"/>
                <w:szCs w:val="20"/>
              </w:rPr>
              <w:t>.</w:t>
            </w:r>
          </w:p>
        </w:tc>
        <w:tc>
          <w:tcPr>
            <w:tcW w:w="10638" w:type="dxa"/>
            <w:gridSpan w:val="38"/>
          </w:tcPr>
          <w:p w14:paraId="38E14E25" w14:textId="2A98E1FF" w:rsidR="00AF260E" w:rsidRPr="008565E6" w:rsidRDefault="00AF260E" w:rsidP="00021E0B">
            <w:pPr>
              <w:spacing w:after="0" w:line="240" w:lineRule="auto"/>
              <w:jc w:val="both"/>
              <w:rPr>
                <w:rFonts w:ascii="Cambria" w:hAnsi="Cambria"/>
                <w:sz w:val="20"/>
                <w:szCs w:val="20"/>
              </w:rPr>
            </w:pPr>
            <w:r w:rsidRPr="008565E6">
              <w:rPr>
                <w:rFonts w:ascii="Cambria" w:hAnsi="Cambria"/>
                <w:sz w:val="20"/>
                <w:szCs w:val="20"/>
              </w:rPr>
              <w:t xml:space="preserve">Минималната помощ се получава за дейност по извършване на </w:t>
            </w:r>
            <w:r w:rsidR="00021E0B">
              <w:rPr>
                <w:rFonts w:ascii="Cambria" w:hAnsi="Cambria"/>
                <w:b/>
                <w:sz w:val="20"/>
                <w:szCs w:val="20"/>
              </w:rPr>
              <w:t>шосейни</w:t>
            </w:r>
            <w:r w:rsidR="00021E0B" w:rsidRPr="008565E6">
              <w:rPr>
                <w:rFonts w:ascii="Cambria" w:hAnsi="Cambria"/>
                <w:b/>
                <w:sz w:val="20"/>
                <w:szCs w:val="20"/>
              </w:rPr>
              <w:t xml:space="preserve"> </w:t>
            </w:r>
            <w:r w:rsidRPr="008565E6">
              <w:rPr>
                <w:rFonts w:ascii="Cambria" w:hAnsi="Cambria"/>
                <w:b/>
                <w:sz w:val="20"/>
                <w:szCs w:val="20"/>
              </w:rPr>
              <w:t>товарни превози</w:t>
            </w:r>
            <w:r w:rsidRPr="008565E6">
              <w:rPr>
                <w:rFonts w:ascii="Cambria" w:hAnsi="Cambria"/>
                <w:b/>
                <w:bCs/>
                <w:sz w:val="20"/>
                <w:szCs w:val="20"/>
              </w:rPr>
              <w:t xml:space="preserve"> за чужда сметка или срещу възнаграждение съгласно </w:t>
            </w:r>
            <w:r w:rsidRPr="008565E6">
              <w:rPr>
                <w:rFonts w:ascii="Cambria" w:hAnsi="Cambria"/>
                <w:b/>
                <w:sz w:val="20"/>
                <w:szCs w:val="20"/>
              </w:rPr>
              <w:t>Регламент (ЕС) № 1407/2013:</w:t>
            </w:r>
          </w:p>
        </w:tc>
        <w:tc>
          <w:tcPr>
            <w:tcW w:w="2160" w:type="dxa"/>
            <w:gridSpan w:val="15"/>
            <w:noWrap/>
            <w:vAlign w:val="center"/>
          </w:tcPr>
          <w:p w14:paraId="367FA28E"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14:paraId="598BF581"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14:paraId="2700D9B1" w14:textId="77777777" w:rsidTr="00C22B9C">
        <w:trPr>
          <w:trHeight w:val="687"/>
        </w:trPr>
        <w:tc>
          <w:tcPr>
            <w:tcW w:w="693" w:type="dxa"/>
          </w:tcPr>
          <w:p w14:paraId="2CF4C118"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4</w:t>
            </w:r>
            <w:r w:rsidRPr="008565E6">
              <w:rPr>
                <w:rFonts w:ascii="Cambria" w:hAnsi="Cambria"/>
                <w:b/>
                <w:bCs/>
                <w:sz w:val="20"/>
                <w:szCs w:val="20"/>
              </w:rPr>
              <w:t>а.</w:t>
            </w:r>
          </w:p>
        </w:tc>
        <w:tc>
          <w:tcPr>
            <w:tcW w:w="10638" w:type="dxa"/>
            <w:gridSpan w:val="38"/>
          </w:tcPr>
          <w:p w14:paraId="44A08CB6" w14:textId="77777777" w:rsidR="00AF260E" w:rsidRPr="008565E6" w:rsidRDefault="00AF260E" w:rsidP="00C22B9C">
            <w:pPr>
              <w:spacing w:after="0" w:line="240" w:lineRule="auto"/>
              <w:jc w:val="both"/>
              <w:rPr>
                <w:rFonts w:ascii="Cambria" w:hAnsi="Cambria"/>
                <w:sz w:val="20"/>
                <w:szCs w:val="20"/>
              </w:rPr>
            </w:pPr>
            <w:r w:rsidRPr="008565E6">
              <w:rPr>
                <w:rFonts w:ascii="Cambria" w:hAnsi="Cambria"/>
                <w:sz w:val="20"/>
                <w:szCs w:val="20"/>
              </w:rPr>
              <w:t>В случая по т. 1</w:t>
            </w:r>
            <w:r>
              <w:rPr>
                <w:rFonts w:ascii="Cambria" w:hAnsi="Cambria"/>
                <w:sz w:val="20"/>
                <w:szCs w:val="20"/>
              </w:rPr>
              <w:t>4</w:t>
            </w:r>
            <w:r w:rsidRPr="008565E6">
              <w:rPr>
                <w:rFonts w:ascii="Cambria" w:hAnsi="Cambria"/>
                <w:sz w:val="20"/>
                <w:szCs w:val="20"/>
              </w:rPr>
              <w:t xml:space="preserve"> </w:t>
            </w:r>
            <w:r w:rsidRPr="008565E6">
              <w:rPr>
                <w:rFonts w:ascii="Cambria" w:hAnsi="Cambria"/>
                <w:b/>
                <w:bCs/>
                <w:sz w:val="20"/>
                <w:szCs w:val="20"/>
              </w:rPr>
              <w:t>общият размер</w:t>
            </w:r>
            <w:r w:rsidRPr="008565E6">
              <w:rPr>
                <w:rFonts w:ascii="Cambria" w:hAnsi="Cambria"/>
                <w:sz w:val="20"/>
                <w:szCs w:val="20"/>
              </w:rPr>
              <w:t xml:space="preserve"> на минималната помощ за получателя и предприятията, с които той образува "едно и също предприятие", </w:t>
            </w:r>
            <w:r w:rsidRPr="008565E6">
              <w:rPr>
                <w:rFonts w:ascii="Cambria" w:hAnsi="Cambria"/>
                <w:b/>
                <w:bCs/>
                <w:sz w:val="20"/>
                <w:szCs w:val="20"/>
              </w:rPr>
              <w:t xml:space="preserve">не надвишава левовата равностойност на 100 000 евро </w:t>
            </w:r>
            <w:r w:rsidRPr="008565E6">
              <w:rPr>
                <w:rFonts w:ascii="Cambria" w:hAnsi="Cambria"/>
                <w:bCs/>
                <w:sz w:val="20"/>
                <w:szCs w:val="20"/>
              </w:rPr>
              <w:t xml:space="preserve">за период от </w:t>
            </w:r>
            <w:r w:rsidRPr="008565E6">
              <w:rPr>
                <w:rFonts w:ascii="Cambria" w:hAnsi="Cambria"/>
                <w:sz w:val="20"/>
                <w:szCs w:val="20"/>
              </w:rPr>
              <w:t xml:space="preserve">три последователни години (години </w:t>
            </w:r>
            <w:r w:rsidRPr="00CD30D3">
              <w:rPr>
                <w:rFonts w:ascii="Cambria" w:hAnsi="Cambria"/>
                <w:sz w:val="20"/>
                <w:szCs w:val="20"/>
              </w:rPr>
              <w:t>„Х“, „Х-1“ и „Х-2“</w:t>
            </w:r>
            <w:r w:rsidRPr="008565E6">
              <w:rPr>
                <w:rFonts w:ascii="Cambria" w:hAnsi="Cambria"/>
                <w:sz w:val="20"/>
                <w:szCs w:val="20"/>
              </w:rPr>
              <w:t>)</w:t>
            </w:r>
            <w:r w:rsidRPr="008565E6">
              <w:rPr>
                <w:rFonts w:ascii="Cambria" w:hAnsi="Cambria"/>
                <w:bCs/>
                <w:sz w:val="20"/>
                <w:szCs w:val="20"/>
              </w:rPr>
              <w:t>:</w:t>
            </w:r>
          </w:p>
        </w:tc>
        <w:tc>
          <w:tcPr>
            <w:tcW w:w="2160" w:type="dxa"/>
            <w:gridSpan w:val="15"/>
            <w:noWrap/>
            <w:vAlign w:val="center"/>
          </w:tcPr>
          <w:p w14:paraId="5E42F789"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14:paraId="4A1F1F4E"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14:paraId="2C1578EA" w14:textId="77777777" w:rsidTr="00C22B9C">
        <w:trPr>
          <w:trHeight w:val="541"/>
        </w:trPr>
        <w:tc>
          <w:tcPr>
            <w:tcW w:w="693" w:type="dxa"/>
          </w:tcPr>
          <w:p w14:paraId="66AC136C"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5</w:t>
            </w:r>
            <w:r w:rsidRPr="008565E6">
              <w:rPr>
                <w:rFonts w:ascii="Cambria" w:hAnsi="Cambria"/>
                <w:b/>
                <w:bCs/>
                <w:sz w:val="20"/>
                <w:szCs w:val="20"/>
              </w:rPr>
              <w:t>.</w:t>
            </w:r>
          </w:p>
        </w:tc>
        <w:tc>
          <w:tcPr>
            <w:tcW w:w="10638" w:type="dxa"/>
            <w:gridSpan w:val="38"/>
          </w:tcPr>
          <w:p w14:paraId="7271F1F2" w14:textId="77777777" w:rsidR="00AF260E" w:rsidRPr="008565E6" w:rsidRDefault="00AF260E" w:rsidP="00C22B9C">
            <w:pPr>
              <w:spacing w:after="0" w:line="240" w:lineRule="auto"/>
              <w:jc w:val="both"/>
              <w:rPr>
                <w:rFonts w:ascii="Cambria" w:hAnsi="Cambria"/>
                <w:b/>
                <w:sz w:val="20"/>
                <w:szCs w:val="20"/>
              </w:rPr>
            </w:pPr>
            <w:r w:rsidRPr="008565E6">
              <w:rPr>
                <w:rFonts w:ascii="Cambria" w:hAnsi="Cambria"/>
                <w:sz w:val="20"/>
                <w:szCs w:val="20"/>
              </w:rPr>
              <w:t>Получателят</w:t>
            </w:r>
            <w:r w:rsidRPr="00B912AA">
              <w:rPr>
                <w:rFonts w:ascii="Cambria" w:hAnsi="Cambria"/>
                <w:sz w:val="20"/>
                <w:szCs w:val="20"/>
                <w:lang w:val="ru-RU"/>
              </w:rPr>
              <w:t>/</w:t>
            </w:r>
            <w:r>
              <w:rPr>
                <w:rFonts w:ascii="Cambria" w:hAnsi="Cambria"/>
                <w:sz w:val="20"/>
                <w:szCs w:val="20"/>
              </w:rPr>
              <w:t>кандидатът</w:t>
            </w:r>
            <w:r w:rsidRPr="008565E6">
              <w:rPr>
                <w:rFonts w:ascii="Cambria" w:hAnsi="Cambria"/>
                <w:sz w:val="20"/>
                <w:szCs w:val="20"/>
              </w:rPr>
              <w:t xml:space="preserve"> извършва дейност по </w:t>
            </w:r>
            <w:r w:rsidRPr="008565E6">
              <w:rPr>
                <w:rFonts w:ascii="Cambria" w:hAnsi="Cambria"/>
                <w:b/>
                <w:sz w:val="20"/>
                <w:szCs w:val="20"/>
              </w:rPr>
              <w:t xml:space="preserve">услуги от общ икономически интерес съгласно Регламент (ЕС) № 360/2012 </w:t>
            </w:r>
            <w:r w:rsidRPr="008565E6">
              <w:rPr>
                <w:rFonts w:ascii="Cambria" w:hAnsi="Cambria"/>
                <w:sz w:val="20"/>
                <w:szCs w:val="20"/>
              </w:rPr>
              <w:t>(OB, L 114/8 от 26.4.2012 г.):</w:t>
            </w:r>
          </w:p>
        </w:tc>
        <w:tc>
          <w:tcPr>
            <w:tcW w:w="2160" w:type="dxa"/>
            <w:gridSpan w:val="15"/>
            <w:noWrap/>
            <w:vAlign w:val="center"/>
          </w:tcPr>
          <w:p w14:paraId="185BB758"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14:paraId="11956A23"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14:paraId="2A04F97A" w14:textId="77777777" w:rsidTr="00C22B9C">
        <w:trPr>
          <w:trHeight w:val="535"/>
        </w:trPr>
        <w:tc>
          <w:tcPr>
            <w:tcW w:w="693" w:type="dxa"/>
          </w:tcPr>
          <w:p w14:paraId="4ECC6553"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5</w:t>
            </w:r>
            <w:r w:rsidRPr="008565E6">
              <w:rPr>
                <w:rFonts w:ascii="Cambria" w:hAnsi="Cambria"/>
                <w:b/>
                <w:bCs/>
                <w:sz w:val="20"/>
                <w:szCs w:val="20"/>
              </w:rPr>
              <w:t>а.</w:t>
            </w:r>
          </w:p>
        </w:tc>
        <w:tc>
          <w:tcPr>
            <w:tcW w:w="10638" w:type="dxa"/>
            <w:gridSpan w:val="38"/>
          </w:tcPr>
          <w:p w14:paraId="12580376" w14:textId="77777777" w:rsidR="00AF260E" w:rsidRPr="008565E6" w:rsidRDefault="00AF260E" w:rsidP="00C22B9C">
            <w:pPr>
              <w:spacing w:after="0" w:line="240" w:lineRule="auto"/>
              <w:jc w:val="both"/>
              <w:rPr>
                <w:rFonts w:ascii="Cambria" w:hAnsi="Cambria"/>
                <w:sz w:val="20"/>
                <w:szCs w:val="20"/>
              </w:rPr>
            </w:pPr>
            <w:r w:rsidRPr="008565E6">
              <w:rPr>
                <w:rFonts w:ascii="Cambria" w:hAnsi="Cambria"/>
                <w:sz w:val="20"/>
                <w:szCs w:val="20"/>
              </w:rPr>
              <w:t>При положителен отговор в т. 1</w:t>
            </w:r>
            <w:r>
              <w:rPr>
                <w:rFonts w:ascii="Cambria" w:hAnsi="Cambria"/>
                <w:sz w:val="20"/>
                <w:szCs w:val="20"/>
              </w:rPr>
              <w:t>5</w:t>
            </w:r>
            <w:r w:rsidRPr="008565E6">
              <w:rPr>
                <w:rFonts w:ascii="Cambria" w:hAnsi="Cambria"/>
                <w:sz w:val="20"/>
                <w:szCs w:val="20"/>
              </w:rPr>
              <w:t xml:space="preserve"> </w:t>
            </w:r>
            <w:r w:rsidRPr="008565E6">
              <w:rPr>
                <w:rFonts w:ascii="Cambria" w:hAnsi="Cambria"/>
                <w:b/>
                <w:sz w:val="20"/>
                <w:szCs w:val="20"/>
              </w:rPr>
              <w:t>общият размер</w:t>
            </w:r>
            <w:r w:rsidRPr="008565E6">
              <w:rPr>
                <w:rFonts w:ascii="Cambria" w:hAnsi="Cambria"/>
                <w:sz w:val="20"/>
                <w:szCs w:val="20"/>
              </w:rPr>
              <w:t xml:space="preserve"> на минималната помощ за получателя и предприятията, с които той образува "едно и също предприятие", </w:t>
            </w:r>
            <w:r w:rsidRPr="008565E6">
              <w:rPr>
                <w:rFonts w:ascii="Cambria" w:hAnsi="Cambria"/>
                <w:b/>
                <w:sz w:val="20"/>
                <w:szCs w:val="20"/>
              </w:rPr>
              <w:t>не трябва да надхвърля левовата равностойност на 500 000 евро</w:t>
            </w:r>
            <w:r w:rsidRPr="008565E6">
              <w:rPr>
                <w:rFonts w:ascii="Cambria" w:hAnsi="Cambria"/>
                <w:sz w:val="20"/>
                <w:szCs w:val="20"/>
              </w:rPr>
              <w:t xml:space="preserve"> за период от три последователни години (години </w:t>
            </w:r>
            <w:r w:rsidRPr="00CD30D3">
              <w:rPr>
                <w:rFonts w:ascii="Cambria" w:hAnsi="Cambria"/>
                <w:sz w:val="20"/>
                <w:szCs w:val="20"/>
              </w:rPr>
              <w:t>„Х“, „Х-1“ и „Х-2“</w:t>
            </w:r>
            <w:r w:rsidRPr="008565E6">
              <w:rPr>
                <w:rFonts w:ascii="Cambria" w:hAnsi="Cambria"/>
                <w:sz w:val="20"/>
                <w:szCs w:val="20"/>
              </w:rPr>
              <w:t>)</w:t>
            </w:r>
            <w:r w:rsidRPr="008565E6">
              <w:rPr>
                <w:rFonts w:ascii="Cambria" w:hAnsi="Cambria"/>
                <w:bCs/>
                <w:sz w:val="20"/>
                <w:szCs w:val="20"/>
              </w:rPr>
              <w:t>:</w:t>
            </w:r>
          </w:p>
        </w:tc>
        <w:tc>
          <w:tcPr>
            <w:tcW w:w="2160" w:type="dxa"/>
            <w:gridSpan w:val="15"/>
            <w:noWrap/>
            <w:vAlign w:val="center"/>
          </w:tcPr>
          <w:p w14:paraId="55898555"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14:paraId="17CCE1F4"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14:paraId="787568D2" w14:textId="77777777" w:rsidTr="00C22B9C">
        <w:trPr>
          <w:trHeight w:val="448"/>
        </w:trPr>
        <w:tc>
          <w:tcPr>
            <w:tcW w:w="693" w:type="dxa"/>
          </w:tcPr>
          <w:p w14:paraId="1BE37AC4"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6</w:t>
            </w:r>
            <w:r w:rsidRPr="008565E6">
              <w:rPr>
                <w:rFonts w:ascii="Cambria" w:hAnsi="Cambria"/>
                <w:b/>
                <w:bCs/>
                <w:sz w:val="20"/>
                <w:szCs w:val="20"/>
              </w:rPr>
              <w:t>.</w:t>
            </w:r>
          </w:p>
        </w:tc>
        <w:tc>
          <w:tcPr>
            <w:tcW w:w="10638" w:type="dxa"/>
            <w:gridSpan w:val="38"/>
          </w:tcPr>
          <w:p w14:paraId="00E96296" w14:textId="77777777" w:rsidR="00AF260E" w:rsidRPr="008565E6" w:rsidRDefault="00AF260E" w:rsidP="00C22B9C">
            <w:pPr>
              <w:spacing w:after="0" w:line="240" w:lineRule="auto"/>
              <w:jc w:val="both"/>
              <w:rPr>
                <w:rFonts w:ascii="Cambria" w:hAnsi="Cambria"/>
                <w:sz w:val="20"/>
                <w:szCs w:val="20"/>
              </w:rPr>
            </w:pPr>
            <w:r w:rsidRPr="008565E6">
              <w:rPr>
                <w:rFonts w:ascii="Cambria" w:hAnsi="Cambria"/>
                <w:sz w:val="20"/>
                <w:szCs w:val="20"/>
              </w:rPr>
              <w:t xml:space="preserve">Получателят извършва дейност в </w:t>
            </w:r>
            <w:r w:rsidRPr="008565E6">
              <w:rPr>
                <w:rFonts w:ascii="Cambria" w:hAnsi="Cambria"/>
                <w:b/>
                <w:sz w:val="20"/>
                <w:szCs w:val="20"/>
              </w:rPr>
              <w:t>селскостопанския сектор съгласно Регламент (ЕС) № 1408/2013:</w:t>
            </w:r>
          </w:p>
        </w:tc>
        <w:tc>
          <w:tcPr>
            <w:tcW w:w="2160" w:type="dxa"/>
            <w:gridSpan w:val="15"/>
            <w:noWrap/>
            <w:vAlign w:val="center"/>
          </w:tcPr>
          <w:p w14:paraId="1477BC82"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14:paraId="50877A8E"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14:paraId="46089D8A" w14:textId="77777777" w:rsidTr="00C22B9C">
        <w:trPr>
          <w:trHeight w:val="659"/>
        </w:trPr>
        <w:tc>
          <w:tcPr>
            <w:tcW w:w="693" w:type="dxa"/>
          </w:tcPr>
          <w:p w14:paraId="4B43309B"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6</w:t>
            </w:r>
            <w:r w:rsidRPr="008565E6">
              <w:rPr>
                <w:rFonts w:ascii="Cambria" w:hAnsi="Cambria"/>
                <w:b/>
                <w:bCs/>
                <w:sz w:val="20"/>
                <w:szCs w:val="20"/>
              </w:rPr>
              <w:t>а.</w:t>
            </w:r>
          </w:p>
        </w:tc>
        <w:tc>
          <w:tcPr>
            <w:tcW w:w="10638" w:type="dxa"/>
            <w:gridSpan w:val="38"/>
          </w:tcPr>
          <w:p w14:paraId="6BAC8EEF" w14:textId="77777777" w:rsidR="00AF260E" w:rsidRPr="008565E6" w:rsidRDefault="00AF260E" w:rsidP="00C22B9C">
            <w:pPr>
              <w:spacing w:after="0" w:line="240" w:lineRule="auto"/>
              <w:jc w:val="both"/>
              <w:rPr>
                <w:rFonts w:ascii="Cambria" w:hAnsi="Cambria"/>
                <w:sz w:val="20"/>
                <w:szCs w:val="20"/>
              </w:rPr>
            </w:pPr>
            <w:r w:rsidRPr="008565E6">
              <w:rPr>
                <w:rFonts w:ascii="Cambria" w:hAnsi="Cambria"/>
                <w:sz w:val="20"/>
                <w:szCs w:val="20"/>
              </w:rPr>
              <w:t>В случая по т. 1</w:t>
            </w:r>
            <w:r>
              <w:rPr>
                <w:rFonts w:ascii="Cambria" w:hAnsi="Cambria"/>
                <w:sz w:val="20"/>
                <w:szCs w:val="20"/>
                <w:lang w:val="ru-RU"/>
              </w:rPr>
              <w:t>6</w:t>
            </w:r>
            <w:r w:rsidRPr="00B912AA">
              <w:rPr>
                <w:rFonts w:ascii="Cambria" w:hAnsi="Cambria"/>
                <w:sz w:val="20"/>
                <w:szCs w:val="20"/>
                <w:lang w:val="ru-RU"/>
              </w:rPr>
              <w:t xml:space="preserve"> </w:t>
            </w:r>
            <w:r w:rsidRPr="008565E6">
              <w:rPr>
                <w:rFonts w:ascii="Cambria" w:hAnsi="Cambria"/>
                <w:b/>
                <w:sz w:val="20"/>
                <w:szCs w:val="20"/>
              </w:rPr>
              <w:t>общият размер</w:t>
            </w:r>
            <w:r w:rsidRPr="008565E6">
              <w:rPr>
                <w:rFonts w:ascii="Cambria" w:hAnsi="Cambria"/>
                <w:sz w:val="20"/>
                <w:szCs w:val="20"/>
              </w:rPr>
              <w:t xml:space="preserve"> на  минималната помощ за получателя и предприятията, с които той образува "едно и също предприятие", </w:t>
            </w:r>
            <w:r w:rsidRPr="008565E6">
              <w:rPr>
                <w:rFonts w:ascii="Cambria" w:hAnsi="Cambria"/>
                <w:b/>
                <w:bCs/>
                <w:sz w:val="20"/>
                <w:szCs w:val="20"/>
              </w:rPr>
              <w:t xml:space="preserve">не надвишава левовата равностойност на 15 000 евро </w:t>
            </w:r>
            <w:r w:rsidRPr="008565E6">
              <w:rPr>
                <w:rFonts w:ascii="Cambria" w:hAnsi="Cambria"/>
                <w:bCs/>
                <w:sz w:val="20"/>
                <w:szCs w:val="20"/>
              </w:rPr>
              <w:t xml:space="preserve">за период от </w:t>
            </w:r>
            <w:r w:rsidRPr="008565E6">
              <w:rPr>
                <w:rFonts w:ascii="Cambria" w:hAnsi="Cambria"/>
                <w:sz w:val="20"/>
                <w:szCs w:val="20"/>
              </w:rPr>
              <w:t xml:space="preserve">три последователни години (години </w:t>
            </w:r>
            <w:r w:rsidRPr="00CD30D3">
              <w:rPr>
                <w:rFonts w:ascii="Cambria" w:hAnsi="Cambria"/>
                <w:sz w:val="20"/>
                <w:szCs w:val="20"/>
              </w:rPr>
              <w:t>„Х“, „Х-1“ и „Х-2“</w:t>
            </w:r>
            <w:r w:rsidRPr="008565E6">
              <w:rPr>
                <w:rFonts w:ascii="Cambria" w:hAnsi="Cambria"/>
                <w:sz w:val="20"/>
                <w:szCs w:val="20"/>
              </w:rPr>
              <w:t>)</w:t>
            </w:r>
            <w:r w:rsidRPr="008565E6">
              <w:rPr>
                <w:rFonts w:ascii="Cambria" w:hAnsi="Cambria"/>
                <w:bCs/>
                <w:sz w:val="20"/>
                <w:szCs w:val="20"/>
              </w:rPr>
              <w:t>:</w:t>
            </w:r>
          </w:p>
        </w:tc>
        <w:tc>
          <w:tcPr>
            <w:tcW w:w="2160" w:type="dxa"/>
            <w:gridSpan w:val="15"/>
            <w:noWrap/>
            <w:vAlign w:val="center"/>
          </w:tcPr>
          <w:p w14:paraId="55F464DA"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14:paraId="1BCDECF8"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14:paraId="74841314" w14:textId="77777777" w:rsidTr="00C22B9C">
        <w:trPr>
          <w:trHeight w:val="659"/>
        </w:trPr>
        <w:tc>
          <w:tcPr>
            <w:tcW w:w="693" w:type="dxa"/>
          </w:tcPr>
          <w:p w14:paraId="5390A0DB"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7</w:t>
            </w:r>
            <w:r w:rsidRPr="008565E6">
              <w:rPr>
                <w:rFonts w:ascii="Cambria" w:hAnsi="Cambria"/>
                <w:b/>
                <w:bCs/>
                <w:sz w:val="20"/>
                <w:szCs w:val="20"/>
              </w:rPr>
              <w:t>.</w:t>
            </w:r>
          </w:p>
        </w:tc>
        <w:tc>
          <w:tcPr>
            <w:tcW w:w="10638" w:type="dxa"/>
            <w:gridSpan w:val="38"/>
          </w:tcPr>
          <w:p w14:paraId="6E77D6B6" w14:textId="77777777" w:rsidR="00AF260E" w:rsidRPr="008565E6" w:rsidRDefault="00AF260E" w:rsidP="00C22B9C">
            <w:pPr>
              <w:spacing w:after="0" w:line="240" w:lineRule="auto"/>
              <w:jc w:val="both"/>
              <w:rPr>
                <w:rFonts w:ascii="Cambria" w:hAnsi="Cambria"/>
                <w:b/>
                <w:sz w:val="20"/>
                <w:szCs w:val="20"/>
              </w:rPr>
            </w:pPr>
            <w:r w:rsidRPr="008565E6">
              <w:rPr>
                <w:rFonts w:ascii="Cambria" w:hAnsi="Cambria"/>
                <w:sz w:val="20"/>
                <w:szCs w:val="20"/>
              </w:rPr>
              <w:t xml:space="preserve">Получателят извършва дейност </w:t>
            </w:r>
            <w:r w:rsidRPr="008565E6">
              <w:rPr>
                <w:rFonts w:ascii="Cambria" w:hAnsi="Cambria"/>
                <w:b/>
                <w:sz w:val="20"/>
                <w:szCs w:val="20"/>
              </w:rPr>
              <w:t xml:space="preserve">в сектора на рибарството и аквакултурите съгласно Регламент (ЕС) № </w:t>
            </w:r>
            <w:r>
              <w:rPr>
                <w:rFonts w:ascii="Cambria" w:hAnsi="Cambria"/>
                <w:b/>
                <w:sz w:val="20"/>
                <w:szCs w:val="20"/>
              </w:rPr>
              <w:t>717</w:t>
            </w:r>
            <w:r w:rsidRPr="008565E6">
              <w:rPr>
                <w:rFonts w:ascii="Cambria" w:hAnsi="Cambria"/>
                <w:b/>
                <w:sz w:val="20"/>
                <w:szCs w:val="20"/>
              </w:rPr>
              <w:t>/</w:t>
            </w:r>
            <w:r>
              <w:rPr>
                <w:rFonts w:ascii="Cambria" w:hAnsi="Cambria"/>
                <w:b/>
                <w:sz w:val="20"/>
                <w:szCs w:val="20"/>
              </w:rPr>
              <w:t>2014 на Комисията</w:t>
            </w:r>
          </w:p>
        </w:tc>
        <w:tc>
          <w:tcPr>
            <w:tcW w:w="2160" w:type="dxa"/>
            <w:gridSpan w:val="15"/>
            <w:noWrap/>
            <w:vAlign w:val="center"/>
          </w:tcPr>
          <w:p w14:paraId="0674E634"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14:paraId="4DB00386"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14:paraId="68A25B66" w14:textId="77777777" w:rsidTr="00C22B9C">
        <w:trPr>
          <w:trHeight w:val="659"/>
        </w:trPr>
        <w:tc>
          <w:tcPr>
            <w:tcW w:w="693" w:type="dxa"/>
          </w:tcPr>
          <w:p w14:paraId="09DCD995"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7</w:t>
            </w:r>
            <w:r w:rsidRPr="008565E6">
              <w:rPr>
                <w:rFonts w:ascii="Cambria" w:hAnsi="Cambria"/>
                <w:b/>
                <w:bCs/>
                <w:sz w:val="20"/>
                <w:szCs w:val="20"/>
              </w:rPr>
              <w:t>а.</w:t>
            </w:r>
          </w:p>
        </w:tc>
        <w:tc>
          <w:tcPr>
            <w:tcW w:w="10638" w:type="dxa"/>
            <w:gridSpan w:val="38"/>
          </w:tcPr>
          <w:p w14:paraId="7893F195" w14:textId="77777777" w:rsidR="00AF260E" w:rsidRPr="008565E6" w:rsidRDefault="00AF260E" w:rsidP="00C22B9C">
            <w:pPr>
              <w:spacing w:after="0" w:line="240" w:lineRule="auto"/>
              <w:jc w:val="both"/>
              <w:rPr>
                <w:rFonts w:ascii="Cambria" w:hAnsi="Cambria"/>
                <w:sz w:val="20"/>
                <w:szCs w:val="20"/>
              </w:rPr>
            </w:pPr>
            <w:r w:rsidRPr="008565E6">
              <w:rPr>
                <w:rFonts w:ascii="Cambria" w:hAnsi="Cambria"/>
                <w:sz w:val="20"/>
                <w:szCs w:val="20"/>
              </w:rPr>
              <w:t>В случая по т. 1</w:t>
            </w:r>
            <w:r>
              <w:rPr>
                <w:rFonts w:ascii="Cambria" w:hAnsi="Cambria"/>
                <w:sz w:val="20"/>
                <w:szCs w:val="20"/>
              </w:rPr>
              <w:t>7</w:t>
            </w:r>
            <w:r w:rsidRPr="008565E6">
              <w:rPr>
                <w:rFonts w:ascii="Cambria" w:hAnsi="Cambria"/>
                <w:sz w:val="20"/>
                <w:szCs w:val="20"/>
              </w:rPr>
              <w:t xml:space="preserve"> </w:t>
            </w:r>
            <w:r w:rsidRPr="008565E6">
              <w:rPr>
                <w:rFonts w:ascii="Cambria" w:hAnsi="Cambria"/>
                <w:b/>
                <w:sz w:val="20"/>
                <w:szCs w:val="20"/>
              </w:rPr>
              <w:t>общият размер</w:t>
            </w:r>
            <w:r w:rsidRPr="008565E6">
              <w:rPr>
                <w:rFonts w:ascii="Cambria" w:hAnsi="Cambria"/>
                <w:sz w:val="20"/>
                <w:szCs w:val="20"/>
              </w:rPr>
              <w:t xml:space="preserve"> на  минималната помощ за получателя и предприятията, с които той образува "едно и също предприятие", </w:t>
            </w:r>
            <w:r w:rsidRPr="008565E6">
              <w:rPr>
                <w:rFonts w:ascii="Cambria" w:hAnsi="Cambria"/>
                <w:b/>
                <w:bCs/>
                <w:sz w:val="20"/>
                <w:szCs w:val="20"/>
              </w:rPr>
              <w:t xml:space="preserve">не надвишава левовата равностойност на 30 000 евро </w:t>
            </w:r>
            <w:r w:rsidRPr="008565E6">
              <w:rPr>
                <w:rFonts w:ascii="Cambria" w:hAnsi="Cambria"/>
                <w:bCs/>
                <w:sz w:val="20"/>
                <w:szCs w:val="20"/>
              </w:rPr>
              <w:t xml:space="preserve">за период от </w:t>
            </w:r>
            <w:r w:rsidRPr="008565E6">
              <w:rPr>
                <w:rFonts w:ascii="Cambria" w:hAnsi="Cambria"/>
                <w:sz w:val="20"/>
                <w:szCs w:val="20"/>
              </w:rPr>
              <w:t xml:space="preserve">три последователни години (години </w:t>
            </w:r>
            <w:r w:rsidRPr="00CD30D3">
              <w:rPr>
                <w:rFonts w:ascii="Cambria" w:hAnsi="Cambria"/>
                <w:sz w:val="20"/>
                <w:szCs w:val="20"/>
              </w:rPr>
              <w:t>„Х“, „Х-1“ и „Х-2“</w:t>
            </w:r>
            <w:r w:rsidRPr="008565E6">
              <w:rPr>
                <w:rFonts w:ascii="Cambria" w:hAnsi="Cambria"/>
                <w:sz w:val="20"/>
                <w:szCs w:val="20"/>
              </w:rPr>
              <w:t>)</w:t>
            </w:r>
            <w:r w:rsidRPr="008565E6">
              <w:rPr>
                <w:rFonts w:ascii="Cambria" w:hAnsi="Cambria"/>
                <w:bCs/>
                <w:sz w:val="20"/>
                <w:szCs w:val="20"/>
              </w:rPr>
              <w:t>:</w:t>
            </w:r>
          </w:p>
        </w:tc>
        <w:tc>
          <w:tcPr>
            <w:tcW w:w="2160" w:type="dxa"/>
            <w:gridSpan w:val="15"/>
            <w:noWrap/>
            <w:vAlign w:val="center"/>
          </w:tcPr>
          <w:p w14:paraId="5EA7D3C5"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14:paraId="677402F5"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14:paraId="039DB97A" w14:textId="77777777" w:rsidTr="00C22B9C">
        <w:trPr>
          <w:trHeight w:val="659"/>
        </w:trPr>
        <w:tc>
          <w:tcPr>
            <w:tcW w:w="693" w:type="dxa"/>
          </w:tcPr>
          <w:p w14:paraId="3799558F" w14:textId="77777777" w:rsidR="00AF260E" w:rsidRPr="008565E6" w:rsidRDefault="00AF260E" w:rsidP="00C22B9C">
            <w:pPr>
              <w:spacing w:after="0" w:line="240" w:lineRule="auto"/>
              <w:rPr>
                <w:rFonts w:ascii="Cambria" w:hAnsi="Cambria"/>
                <w:b/>
                <w:bCs/>
                <w:sz w:val="20"/>
                <w:szCs w:val="20"/>
              </w:rPr>
            </w:pPr>
            <w:r>
              <w:rPr>
                <w:rFonts w:ascii="Cambria" w:hAnsi="Cambria"/>
                <w:b/>
                <w:bCs/>
                <w:sz w:val="20"/>
                <w:szCs w:val="20"/>
              </w:rPr>
              <w:t>18</w:t>
            </w:r>
            <w:r w:rsidRPr="008565E6">
              <w:rPr>
                <w:rFonts w:ascii="Cambria" w:hAnsi="Cambria"/>
                <w:b/>
                <w:bCs/>
                <w:sz w:val="20"/>
                <w:szCs w:val="20"/>
              </w:rPr>
              <w:t>.</w:t>
            </w:r>
          </w:p>
        </w:tc>
        <w:tc>
          <w:tcPr>
            <w:tcW w:w="10638" w:type="dxa"/>
            <w:gridSpan w:val="38"/>
          </w:tcPr>
          <w:p w14:paraId="1074324F" w14:textId="77777777" w:rsidR="00AF260E" w:rsidRPr="008565E6" w:rsidRDefault="00AF260E" w:rsidP="00C22B9C">
            <w:pPr>
              <w:spacing w:after="0" w:line="240" w:lineRule="auto"/>
              <w:jc w:val="both"/>
              <w:rPr>
                <w:rFonts w:ascii="Cambria" w:hAnsi="Cambria"/>
                <w:b/>
                <w:sz w:val="20"/>
                <w:szCs w:val="20"/>
              </w:rPr>
            </w:pPr>
            <w:r w:rsidRPr="008565E6">
              <w:rPr>
                <w:rFonts w:ascii="Cambria" w:hAnsi="Cambria"/>
                <w:sz w:val="20"/>
                <w:szCs w:val="20"/>
              </w:rPr>
              <w:t xml:space="preserve">В предприятието </w:t>
            </w:r>
            <w:r w:rsidRPr="008565E6">
              <w:rPr>
                <w:rFonts w:ascii="Cambria" w:hAnsi="Cambria"/>
                <w:b/>
                <w:sz w:val="20"/>
                <w:szCs w:val="20"/>
              </w:rPr>
              <w:t>се поддържа аналитична счетоводна отчетност</w:t>
            </w:r>
            <w:r w:rsidRPr="008565E6">
              <w:rPr>
                <w:rFonts w:ascii="Cambria" w:hAnsi="Cambria"/>
                <w:sz w:val="20"/>
                <w:szCs w:val="20"/>
              </w:rPr>
              <w:t xml:space="preserve">, гарантираща разделяне на дейностите и/или разграничаване на разходите, </w:t>
            </w:r>
            <w:r w:rsidRPr="008565E6">
              <w:rPr>
                <w:rFonts w:ascii="Cambria" w:hAnsi="Cambria"/>
                <w:b/>
                <w:sz w:val="20"/>
                <w:szCs w:val="20"/>
              </w:rPr>
              <w:t>доказваща</w:t>
            </w:r>
            <w:r w:rsidRPr="008565E6">
              <w:rPr>
                <w:rFonts w:ascii="Cambria" w:hAnsi="Cambria"/>
                <w:sz w:val="20"/>
                <w:szCs w:val="20"/>
              </w:rPr>
              <w:t xml:space="preserve">, </w:t>
            </w:r>
            <w:r w:rsidRPr="008565E6">
              <w:rPr>
                <w:rFonts w:ascii="Cambria" w:hAnsi="Cambria"/>
                <w:b/>
                <w:sz w:val="20"/>
                <w:szCs w:val="20"/>
              </w:rPr>
              <w:t>че помощта е за дейността по т. 6:</w:t>
            </w:r>
          </w:p>
          <w:p w14:paraId="54BAAEA1" w14:textId="77777777" w:rsidR="00AF260E" w:rsidRPr="008565E6" w:rsidRDefault="00AF260E" w:rsidP="00C22B9C">
            <w:pPr>
              <w:spacing w:after="0" w:line="240" w:lineRule="auto"/>
              <w:jc w:val="both"/>
              <w:rPr>
                <w:rFonts w:ascii="Cambria" w:hAnsi="Cambria"/>
                <w:i/>
                <w:sz w:val="16"/>
                <w:szCs w:val="16"/>
              </w:rPr>
            </w:pPr>
            <w:r w:rsidRPr="008565E6">
              <w:rPr>
                <w:rFonts w:ascii="Cambria" w:hAnsi="Cambria"/>
                <w:i/>
                <w:sz w:val="16"/>
                <w:szCs w:val="16"/>
              </w:rPr>
              <w:t>/Попълва се само ако предприятието извършва повече от един вид дейности/</w:t>
            </w:r>
          </w:p>
        </w:tc>
        <w:tc>
          <w:tcPr>
            <w:tcW w:w="2160" w:type="dxa"/>
            <w:gridSpan w:val="15"/>
            <w:noWrap/>
            <w:vAlign w:val="center"/>
          </w:tcPr>
          <w:p w14:paraId="18CA3D98"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14:paraId="21A9A14D"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14:paraId="4B469FAF" w14:textId="77777777" w:rsidTr="00C22B9C">
        <w:trPr>
          <w:trHeight w:val="493"/>
        </w:trPr>
        <w:tc>
          <w:tcPr>
            <w:tcW w:w="693" w:type="dxa"/>
          </w:tcPr>
          <w:p w14:paraId="54E14121" w14:textId="77777777" w:rsidR="00AF260E" w:rsidRPr="008565E6" w:rsidRDefault="00AF260E" w:rsidP="00C22B9C">
            <w:pPr>
              <w:spacing w:after="0" w:line="240" w:lineRule="auto"/>
              <w:rPr>
                <w:rFonts w:ascii="Cambria" w:hAnsi="Cambria"/>
                <w:b/>
                <w:bCs/>
                <w:sz w:val="20"/>
                <w:szCs w:val="20"/>
              </w:rPr>
            </w:pPr>
            <w:r>
              <w:rPr>
                <w:rFonts w:ascii="Cambria" w:hAnsi="Cambria"/>
                <w:b/>
                <w:bCs/>
                <w:sz w:val="20"/>
                <w:szCs w:val="20"/>
              </w:rPr>
              <w:t>19</w:t>
            </w:r>
            <w:r w:rsidRPr="008565E6">
              <w:rPr>
                <w:rFonts w:ascii="Cambria" w:hAnsi="Cambria"/>
                <w:b/>
                <w:bCs/>
                <w:sz w:val="20"/>
                <w:szCs w:val="20"/>
              </w:rPr>
              <w:t>.</w:t>
            </w:r>
          </w:p>
        </w:tc>
        <w:tc>
          <w:tcPr>
            <w:tcW w:w="10638" w:type="dxa"/>
            <w:gridSpan w:val="38"/>
          </w:tcPr>
          <w:p w14:paraId="608C7796" w14:textId="3AAF7E27" w:rsidR="00AF260E" w:rsidRPr="008565E6" w:rsidRDefault="00AF260E" w:rsidP="00C22B9C">
            <w:pPr>
              <w:spacing w:after="0" w:line="240" w:lineRule="auto"/>
              <w:jc w:val="both"/>
              <w:rPr>
                <w:rFonts w:ascii="Cambria" w:hAnsi="Cambria"/>
                <w:sz w:val="20"/>
                <w:szCs w:val="20"/>
              </w:rPr>
            </w:pPr>
            <w:r w:rsidRPr="008565E6">
              <w:rPr>
                <w:rFonts w:ascii="Cambria" w:hAnsi="Cambria"/>
                <w:sz w:val="20"/>
                <w:szCs w:val="20"/>
              </w:rPr>
              <w:t xml:space="preserve">За </w:t>
            </w:r>
            <w:r w:rsidRPr="008565E6">
              <w:rPr>
                <w:rFonts w:ascii="Cambria" w:hAnsi="Cambria"/>
                <w:bCs/>
                <w:sz w:val="20"/>
                <w:szCs w:val="20"/>
              </w:rPr>
              <w:t>същите приемливи (допустими) разходи</w:t>
            </w:r>
            <w:r w:rsidRPr="008565E6">
              <w:rPr>
                <w:rFonts w:ascii="Cambria" w:hAnsi="Cambria"/>
                <w:b/>
                <w:sz w:val="20"/>
                <w:szCs w:val="20"/>
              </w:rPr>
              <w:t xml:space="preserve"> съм</w:t>
            </w:r>
            <w:r w:rsidRPr="008565E6">
              <w:rPr>
                <w:rFonts w:ascii="Cambria" w:hAnsi="Cambria"/>
                <w:sz w:val="20"/>
                <w:szCs w:val="20"/>
              </w:rPr>
              <w:t xml:space="preserve"> получил </w:t>
            </w:r>
            <w:r w:rsidRPr="008565E6">
              <w:rPr>
                <w:rFonts w:ascii="Cambria" w:hAnsi="Cambria"/>
                <w:b/>
                <w:sz w:val="20"/>
                <w:szCs w:val="20"/>
              </w:rPr>
              <w:t>държавна/и помощ/и</w:t>
            </w:r>
            <w:r w:rsidRPr="008565E6">
              <w:rPr>
                <w:rFonts w:ascii="Cambria" w:hAnsi="Cambria"/>
                <w:sz w:val="20"/>
                <w:szCs w:val="20"/>
              </w:rPr>
              <w:t xml:space="preserve"> от </w:t>
            </w:r>
            <w:r w:rsidRPr="008565E6">
              <w:rPr>
                <w:rFonts w:ascii="Cambria" w:hAnsi="Cambria"/>
                <w:b/>
                <w:sz w:val="20"/>
                <w:szCs w:val="20"/>
              </w:rPr>
              <w:t>други източници на финансиране</w:t>
            </w:r>
            <w:r w:rsidR="00033428">
              <w:rPr>
                <w:rFonts w:ascii="Cambria" w:hAnsi="Cambria"/>
                <w:b/>
                <w:sz w:val="20"/>
                <w:szCs w:val="20"/>
              </w:rPr>
              <w:t>, в. т.ч. и на ниво група по смисъла на Приложение І от Регламент (ЕС) № 651/2014 (</w:t>
            </w:r>
            <w:r w:rsidR="00033428">
              <w:rPr>
                <w:rFonts w:ascii="Cambria" w:hAnsi="Cambria"/>
                <w:b/>
                <w:sz w:val="20"/>
                <w:szCs w:val="20"/>
                <w:lang w:val="en-US"/>
              </w:rPr>
              <w:t xml:space="preserve">OB, L 187 </w:t>
            </w:r>
            <w:r w:rsidR="00033428">
              <w:rPr>
                <w:rFonts w:ascii="Cambria" w:hAnsi="Cambria"/>
                <w:b/>
                <w:sz w:val="20"/>
                <w:szCs w:val="20"/>
              </w:rPr>
              <w:t>от 26.06.2014 г.)</w:t>
            </w:r>
            <w:r w:rsidRPr="008565E6">
              <w:rPr>
                <w:rFonts w:ascii="Cambria" w:hAnsi="Cambria"/>
                <w:b/>
                <w:sz w:val="20"/>
                <w:szCs w:val="20"/>
              </w:rPr>
              <w:t>.</w:t>
            </w:r>
          </w:p>
        </w:tc>
        <w:tc>
          <w:tcPr>
            <w:tcW w:w="2160" w:type="dxa"/>
            <w:gridSpan w:val="15"/>
            <w:noWrap/>
            <w:vAlign w:val="center"/>
          </w:tcPr>
          <w:p w14:paraId="07D4A537"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14:paraId="03D2DBCB"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14:paraId="4BD16374" w14:textId="77777777" w:rsidTr="00C22B9C">
        <w:trPr>
          <w:trHeight w:val="351"/>
        </w:trPr>
        <w:tc>
          <w:tcPr>
            <w:tcW w:w="693" w:type="dxa"/>
            <w:vMerge w:val="restart"/>
            <w:noWrap/>
          </w:tcPr>
          <w:p w14:paraId="6F68EB77" w14:textId="77777777" w:rsidR="00AF260E" w:rsidRPr="008565E6" w:rsidRDefault="00AF260E" w:rsidP="00C22B9C">
            <w:pPr>
              <w:rPr>
                <w:rFonts w:ascii="Cambria" w:hAnsi="Cambria"/>
                <w:b/>
                <w:bCs/>
                <w:sz w:val="20"/>
                <w:szCs w:val="20"/>
              </w:rPr>
            </w:pPr>
            <w:r>
              <w:rPr>
                <w:rFonts w:ascii="Cambria" w:hAnsi="Cambria"/>
                <w:b/>
                <w:bCs/>
                <w:sz w:val="20"/>
                <w:szCs w:val="20"/>
              </w:rPr>
              <w:t>19</w:t>
            </w:r>
            <w:r w:rsidRPr="008565E6">
              <w:rPr>
                <w:rFonts w:ascii="Cambria" w:hAnsi="Cambria"/>
                <w:b/>
                <w:bCs/>
                <w:sz w:val="20"/>
                <w:szCs w:val="20"/>
              </w:rPr>
              <w:t>а.</w:t>
            </w:r>
          </w:p>
        </w:tc>
        <w:tc>
          <w:tcPr>
            <w:tcW w:w="15045" w:type="dxa"/>
            <w:gridSpan w:val="64"/>
            <w:vAlign w:val="center"/>
          </w:tcPr>
          <w:p w14:paraId="271E2DD7" w14:textId="77777777"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xml:space="preserve">Ако в т. </w:t>
            </w:r>
            <w:r>
              <w:rPr>
                <w:rFonts w:ascii="Cambria" w:hAnsi="Cambria"/>
                <w:sz w:val="20"/>
                <w:szCs w:val="20"/>
                <w:lang w:val="ru-RU"/>
              </w:rPr>
              <w:t>19</w:t>
            </w:r>
            <w:r w:rsidRPr="008565E6">
              <w:rPr>
                <w:rFonts w:ascii="Cambria" w:hAnsi="Cambria"/>
                <w:sz w:val="20"/>
                <w:szCs w:val="20"/>
              </w:rPr>
              <w:t xml:space="preserve"> сте посочили „ДА“, моля попълнете следната информация: </w:t>
            </w:r>
          </w:p>
        </w:tc>
      </w:tr>
      <w:tr w:rsidR="00AF260E" w:rsidRPr="008565E6" w14:paraId="334F8C67" w14:textId="77777777" w:rsidTr="00C22B9C">
        <w:trPr>
          <w:trHeight w:val="540"/>
        </w:trPr>
        <w:tc>
          <w:tcPr>
            <w:tcW w:w="693" w:type="dxa"/>
            <w:vMerge/>
            <w:noWrap/>
          </w:tcPr>
          <w:p w14:paraId="3AE12485" w14:textId="77777777" w:rsidR="00AF260E" w:rsidRPr="008565E6" w:rsidRDefault="00AF260E" w:rsidP="00C22B9C">
            <w:pPr>
              <w:rPr>
                <w:rFonts w:ascii="Cambria" w:hAnsi="Cambria"/>
                <w:b/>
                <w:bCs/>
                <w:sz w:val="20"/>
                <w:szCs w:val="20"/>
              </w:rPr>
            </w:pPr>
          </w:p>
        </w:tc>
        <w:tc>
          <w:tcPr>
            <w:tcW w:w="5138" w:type="dxa"/>
            <w:gridSpan w:val="16"/>
            <w:vAlign w:val="center"/>
          </w:tcPr>
          <w:p w14:paraId="6A42D1D0" w14:textId="77777777" w:rsidR="00AF260E" w:rsidRPr="008565E6" w:rsidRDefault="00AF260E" w:rsidP="00C22B9C">
            <w:pPr>
              <w:spacing w:after="0" w:line="240" w:lineRule="auto"/>
              <w:jc w:val="center"/>
              <w:rPr>
                <w:rFonts w:ascii="Cambria" w:hAnsi="Cambria"/>
                <w:b/>
                <w:bCs/>
                <w:sz w:val="20"/>
                <w:szCs w:val="20"/>
              </w:rPr>
            </w:pPr>
            <w:r w:rsidRPr="008565E6">
              <w:rPr>
                <w:rFonts w:ascii="Cambria" w:hAnsi="Cambria"/>
                <w:b/>
                <w:bCs/>
                <w:sz w:val="20"/>
                <w:szCs w:val="20"/>
              </w:rPr>
              <w:t xml:space="preserve">Администратор на помощта </w:t>
            </w:r>
          </w:p>
          <w:p w14:paraId="20780E0D" w14:textId="77777777" w:rsidR="00AF260E" w:rsidRPr="008565E6" w:rsidRDefault="00AF260E" w:rsidP="00C22B9C">
            <w:pPr>
              <w:spacing w:after="0" w:line="240" w:lineRule="auto"/>
              <w:jc w:val="center"/>
              <w:rPr>
                <w:rFonts w:ascii="Cambria" w:hAnsi="Cambria"/>
                <w:sz w:val="20"/>
                <w:szCs w:val="20"/>
              </w:rPr>
            </w:pPr>
            <w:r w:rsidRPr="008565E6">
              <w:rPr>
                <w:rFonts w:ascii="Cambria" w:hAnsi="Cambria"/>
                <w:sz w:val="16"/>
                <w:szCs w:val="16"/>
              </w:rPr>
              <w:t>(наименование и ЕИК/БУЛСТАТ)</w:t>
            </w:r>
          </w:p>
        </w:tc>
        <w:tc>
          <w:tcPr>
            <w:tcW w:w="9907" w:type="dxa"/>
            <w:gridSpan w:val="48"/>
            <w:vAlign w:val="center"/>
          </w:tcPr>
          <w:p w14:paraId="38BFDB5F" w14:textId="77777777" w:rsidR="00AF260E" w:rsidRPr="008565E6" w:rsidRDefault="00AF260E" w:rsidP="00C22B9C">
            <w:pPr>
              <w:spacing w:after="0" w:line="240" w:lineRule="auto"/>
              <w:jc w:val="center"/>
              <w:rPr>
                <w:rFonts w:ascii="Cambria" w:hAnsi="Cambria"/>
                <w:b/>
                <w:sz w:val="20"/>
                <w:szCs w:val="20"/>
              </w:rPr>
            </w:pPr>
            <w:r w:rsidRPr="008565E6">
              <w:rPr>
                <w:rFonts w:ascii="Cambria" w:hAnsi="Cambria"/>
                <w:b/>
                <w:sz w:val="20"/>
                <w:szCs w:val="20"/>
              </w:rPr>
              <w:t>Основание за получаване на помощта</w:t>
            </w:r>
          </w:p>
        </w:tc>
      </w:tr>
      <w:tr w:rsidR="00AF260E" w:rsidRPr="008565E6" w14:paraId="38E95D4D" w14:textId="77777777" w:rsidTr="00C22B9C">
        <w:trPr>
          <w:cantSplit/>
          <w:trHeight w:val="642"/>
        </w:trPr>
        <w:tc>
          <w:tcPr>
            <w:tcW w:w="693" w:type="dxa"/>
            <w:vMerge/>
            <w:noWrap/>
            <w:textDirection w:val="btLr"/>
            <w:vAlign w:val="center"/>
          </w:tcPr>
          <w:p w14:paraId="0DCA0A70" w14:textId="77777777" w:rsidR="00AF260E" w:rsidRPr="008565E6" w:rsidRDefault="00AF260E" w:rsidP="00C22B9C">
            <w:pPr>
              <w:spacing w:after="0" w:line="240" w:lineRule="auto"/>
              <w:ind w:left="113" w:right="113"/>
              <w:jc w:val="center"/>
              <w:rPr>
                <w:rFonts w:ascii="Cambria" w:hAnsi="Cambria"/>
                <w:b/>
                <w:bCs/>
                <w:sz w:val="20"/>
                <w:szCs w:val="20"/>
              </w:rPr>
            </w:pPr>
          </w:p>
        </w:tc>
        <w:tc>
          <w:tcPr>
            <w:tcW w:w="5138" w:type="dxa"/>
            <w:gridSpan w:val="16"/>
            <w:vAlign w:val="center"/>
          </w:tcPr>
          <w:p w14:paraId="1AFF14F3" w14:textId="77777777" w:rsidR="00AF260E" w:rsidRPr="008565E6" w:rsidRDefault="00AF260E" w:rsidP="00C22B9C">
            <w:pPr>
              <w:spacing w:after="0" w:line="240" w:lineRule="auto"/>
              <w:jc w:val="center"/>
              <w:rPr>
                <w:rFonts w:ascii="Cambria" w:hAnsi="Cambria"/>
                <w:sz w:val="20"/>
                <w:szCs w:val="20"/>
              </w:rPr>
            </w:pPr>
          </w:p>
        </w:tc>
        <w:tc>
          <w:tcPr>
            <w:tcW w:w="9907" w:type="dxa"/>
            <w:gridSpan w:val="48"/>
            <w:vAlign w:val="center"/>
          </w:tcPr>
          <w:p w14:paraId="46D372D6" w14:textId="77777777" w:rsidR="00AF260E" w:rsidRPr="008565E6" w:rsidRDefault="00AF260E" w:rsidP="00C22B9C">
            <w:pPr>
              <w:spacing w:after="0" w:line="240" w:lineRule="auto"/>
              <w:jc w:val="center"/>
              <w:rPr>
                <w:rFonts w:ascii="Cambria" w:hAnsi="Cambria"/>
                <w:sz w:val="20"/>
                <w:szCs w:val="20"/>
              </w:rPr>
            </w:pPr>
          </w:p>
        </w:tc>
      </w:tr>
      <w:tr w:rsidR="00AF260E" w:rsidRPr="008565E6" w14:paraId="1818C75A" w14:textId="77777777" w:rsidTr="00C22B9C">
        <w:trPr>
          <w:cantSplit/>
          <w:trHeight w:val="707"/>
        </w:trPr>
        <w:tc>
          <w:tcPr>
            <w:tcW w:w="693" w:type="dxa"/>
            <w:vMerge/>
            <w:noWrap/>
            <w:textDirection w:val="btLr"/>
          </w:tcPr>
          <w:p w14:paraId="6BAD197A" w14:textId="77777777" w:rsidR="00AF260E" w:rsidRPr="008565E6" w:rsidRDefault="00AF260E" w:rsidP="00C22B9C">
            <w:pPr>
              <w:ind w:left="113" w:right="113"/>
              <w:jc w:val="center"/>
              <w:rPr>
                <w:rFonts w:ascii="Cambria" w:hAnsi="Cambria"/>
                <w:b/>
                <w:bCs/>
                <w:sz w:val="20"/>
                <w:szCs w:val="20"/>
              </w:rPr>
            </w:pPr>
          </w:p>
        </w:tc>
        <w:tc>
          <w:tcPr>
            <w:tcW w:w="5138" w:type="dxa"/>
            <w:gridSpan w:val="16"/>
            <w:vAlign w:val="center"/>
          </w:tcPr>
          <w:p w14:paraId="6AB75A99" w14:textId="77777777" w:rsidR="00AF260E" w:rsidRPr="008565E6" w:rsidRDefault="00AF260E" w:rsidP="00C22B9C">
            <w:pPr>
              <w:spacing w:after="0" w:line="240" w:lineRule="auto"/>
              <w:jc w:val="center"/>
              <w:rPr>
                <w:rFonts w:ascii="Cambria" w:hAnsi="Cambria"/>
                <w:sz w:val="20"/>
                <w:szCs w:val="20"/>
              </w:rPr>
            </w:pPr>
          </w:p>
        </w:tc>
        <w:tc>
          <w:tcPr>
            <w:tcW w:w="9907" w:type="dxa"/>
            <w:gridSpan w:val="48"/>
            <w:vAlign w:val="center"/>
          </w:tcPr>
          <w:p w14:paraId="171B9466" w14:textId="77777777" w:rsidR="00AF260E" w:rsidRPr="008565E6" w:rsidRDefault="00AF260E" w:rsidP="00C22B9C">
            <w:pPr>
              <w:spacing w:after="0" w:line="240" w:lineRule="auto"/>
              <w:jc w:val="center"/>
              <w:rPr>
                <w:rFonts w:ascii="Cambria" w:hAnsi="Cambria"/>
                <w:sz w:val="20"/>
                <w:szCs w:val="20"/>
              </w:rPr>
            </w:pPr>
          </w:p>
        </w:tc>
      </w:tr>
      <w:tr w:rsidR="00AF260E" w:rsidRPr="008565E6" w14:paraId="614BC0B5" w14:textId="77777777" w:rsidTr="00C22B9C">
        <w:trPr>
          <w:trHeight w:val="509"/>
        </w:trPr>
        <w:tc>
          <w:tcPr>
            <w:tcW w:w="693" w:type="dxa"/>
            <w:noWrap/>
          </w:tcPr>
          <w:p w14:paraId="09A48750"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2</w:t>
            </w:r>
            <w:r>
              <w:rPr>
                <w:rFonts w:ascii="Cambria" w:hAnsi="Cambria"/>
                <w:b/>
                <w:bCs/>
                <w:sz w:val="20"/>
                <w:szCs w:val="20"/>
              </w:rPr>
              <w:t>0</w:t>
            </w:r>
            <w:r w:rsidRPr="008565E6">
              <w:rPr>
                <w:rFonts w:ascii="Cambria" w:hAnsi="Cambria"/>
                <w:b/>
                <w:bCs/>
                <w:sz w:val="20"/>
                <w:szCs w:val="20"/>
              </w:rPr>
              <w:t>.</w:t>
            </w:r>
          </w:p>
        </w:tc>
        <w:tc>
          <w:tcPr>
            <w:tcW w:w="15045" w:type="dxa"/>
            <w:gridSpan w:val="64"/>
            <w:vAlign w:val="center"/>
          </w:tcPr>
          <w:p w14:paraId="07E7C3B6" w14:textId="77777777" w:rsidR="00AF260E" w:rsidRPr="008565E6" w:rsidRDefault="00AF260E" w:rsidP="00C22B9C">
            <w:pPr>
              <w:spacing w:after="0" w:line="240" w:lineRule="auto"/>
              <w:jc w:val="both"/>
              <w:rPr>
                <w:rFonts w:ascii="Cambria" w:hAnsi="Cambria"/>
                <w:sz w:val="20"/>
                <w:szCs w:val="20"/>
              </w:rPr>
            </w:pPr>
            <w:r w:rsidRPr="008565E6">
              <w:rPr>
                <w:rFonts w:ascii="Cambria" w:hAnsi="Cambria"/>
                <w:sz w:val="20"/>
                <w:szCs w:val="20"/>
              </w:rPr>
              <w:t>При настъпване на промяна в декларираните от мен обстоятелства се задължавам да подам нова Декларация в срок от 5 работни дни от датата на промяната.</w:t>
            </w:r>
          </w:p>
        </w:tc>
      </w:tr>
      <w:tr w:rsidR="00AF260E" w:rsidRPr="008565E6" w14:paraId="49B4A395" w14:textId="77777777" w:rsidTr="00C22B9C">
        <w:trPr>
          <w:trHeight w:val="503"/>
        </w:trPr>
        <w:tc>
          <w:tcPr>
            <w:tcW w:w="693" w:type="dxa"/>
            <w:noWrap/>
          </w:tcPr>
          <w:p w14:paraId="322CC44F" w14:textId="77777777"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2</w:t>
            </w:r>
            <w:r>
              <w:rPr>
                <w:rFonts w:ascii="Cambria" w:hAnsi="Cambria"/>
                <w:b/>
                <w:bCs/>
                <w:sz w:val="20"/>
                <w:szCs w:val="20"/>
              </w:rPr>
              <w:t>1</w:t>
            </w:r>
            <w:r w:rsidRPr="008565E6">
              <w:rPr>
                <w:rFonts w:ascii="Cambria" w:hAnsi="Cambria"/>
                <w:b/>
                <w:bCs/>
                <w:sz w:val="20"/>
                <w:szCs w:val="20"/>
              </w:rPr>
              <w:t>.</w:t>
            </w:r>
          </w:p>
        </w:tc>
        <w:tc>
          <w:tcPr>
            <w:tcW w:w="15045" w:type="dxa"/>
            <w:gridSpan w:val="64"/>
            <w:vAlign w:val="center"/>
          </w:tcPr>
          <w:p w14:paraId="7A73DB65" w14:textId="77777777" w:rsidR="00AF260E" w:rsidRPr="008565E6" w:rsidRDefault="00AF260E" w:rsidP="00C22B9C">
            <w:pPr>
              <w:spacing w:after="0" w:line="240" w:lineRule="auto"/>
              <w:jc w:val="both"/>
              <w:rPr>
                <w:rFonts w:ascii="Cambria" w:hAnsi="Cambria"/>
                <w:sz w:val="20"/>
                <w:szCs w:val="20"/>
              </w:rPr>
            </w:pPr>
            <w:r w:rsidRPr="008565E6">
              <w:rPr>
                <w:rFonts w:ascii="Cambria" w:hAnsi="Cambria"/>
                <w:sz w:val="20"/>
                <w:szCs w:val="20"/>
              </w:rPr>
              <w:t>Известно ми е, че за попълване на Декларация с невярно съдържание но</w:t>
            </w:r>
            <w:r>
              <w:rPr>
                <w:rFonts w:ascii="Cambria" w:hAnsi="Cambria"/>
                <w:sz w:val="20"/>
                <w:szCs w:val="20"/>
              </w:rPr>
              <w:t xml:space="preserve">ся наказателна отговорност по </w:t>
            </w:r>
            <w:r w:rsidRPr="008565E6">
              <w:rPr>
                <w:rFonts w:ascii="Cambria" w:hAnsi="Cambria"/>
                <w:sz w:val="20"/>
                <w:szCs w:val="20"/>
              </w:rPr>
              <w:t xml:space="preserve">чл. 313 от Наказателния кодекс. </w:t>
            </w:r>
          </w:p>
        </w:tc>
      </w:tr>
    </w:tbl>
    <w:p w14:paraId="31F46891" w14:textId="77777777" w:rsidR="00AF260E" w:rsidRPr="008565E6" w:rsidRDefault="00AF260E" w:rsidP="00AF260E">
      <w:pPr>
        <w:spacing w:after="0" w:line="240" w:lineRule="auto"/>
        <w:rPr>
          <w:rFonts w:ascii="Cambria" w:hAnsi="Cambria"/>
        </w:rPr>
      </w:pPr>
    </w:p>
    <w:p w14:paraId="085C4990" w14:textId="77777777" w:rsidR="00AF260E" w:rsidRPr="008565E6" w:rsidRDefault="00AF260E" w:rsidP="00AF260E">
      <w:pPr>
        <w:spacing w:after="0" w:line="240" w:lineRule="auto"/>
        <w:rPr>
          <w:rFonts w:ascii="Cambria" w:hAnsi="Cambria"/>
        </w:rPr>
      </w:pPr>
    </w:p>
    <w:p w14:paraId="577EC658" w14:textId="77777777" w:rsidR="00AF260E" w:rsidRPr="008565E6" w:rsidRDefault="00AF260E" w:rsidP="00AF260E">
      <w:pPr>
        <w:spacing w:after="0" w:line="240" w:lineRule="auto"/>
        <w:rPr>
          <w:rFonts w:ascii="Cambria" w:hAnsi="Cambria"/>
          <w:b/>
        </w:rPr>
      </w:pPr>
      <w:r w:rsidRPr="008565E6">
        <w:rPr>
          <w:rFonts w:ascii="Cambria" w:hAnsi="Cambria"/>
          <w:b/>
        </w:rPr>
        <w:t>ДATA: ………………20__ г.                                                                   ДЕКЛАРАТОР: ……………………………………</w:t>
      </w:r>
    </w:p>
    <w:p w14:paraId="358BFE2D" w14:textId="77777777" w:rsidR="00AF260E" w:rsidRPr="008565E6" w:rsidRDefault="00AF260E" w:rsidP="00AF260E">
      <w:pPr>
        <w:spacing w:after="0" w:line="240" w:lineRule="auto"/>
        <w:ind w:left="7080" w:firstLine="708"/>
        <w:rPr>
          <w:rFonts w:ascii="Cambria" w:hAnsi="Cambria"/>
          <w:i/>
          <w:sz w:val="16"/>
          <w:szCs w:val="16"/>
        </w:rPr>
      </w:pPr>
      <w:r w:rsidRPr="008565E6">
        <w:rPr>
          <w:rFonts w:ascii="Cambria" w:hAnsi="Cambria"/>
          <w:i/>
          <w:sz w:val="16"/>
          <w:szCs w:val="16"/>
        </w:rPr>
        <w:t>/подпис/</w:t>
      </w:r>
    </w:p>
    <w:p w14:paraId="56A2E6E1" w14:textId="77777777" w:rsidR="00AF260E" w:rsidRPr="008565E6" w:rsidRDefault="00AF260E" w:rsidP="00AF260E">
      <w:pPr>
        <w:spacing w:after="0" w:line="240" w:lineRule="auto"/>
        <w:ind w:left="7080" w:firstLine="708"/>
        <w:rPr>
          <w:rFonts w:ascii="Cambria" w:hAnsi="Cambria"/>
          <w:i/>
          <w:sz w:val="16"/>
          <w:szCs w:val="16"/>
        </w:rPr>
      </w:pPr>
    </w:p>
    <w:p w14:paraId="42801A1C" w14:textId="77777777" w:rsidR="00AF260E" w:rsidRPr="008565E6" w:rsidRDefault="00AF260E" w:rsidP="00AF260E">
      <w:pPr>
        <w:spacing w:after="0" w:line="240" w:lineRule="auto"/>
        <w:ind w:left="7080" w:firstLine="708"/>
        <w:rPr>
          <w:rFonts w:ascii="Cambria" w:hAnsi="Cambria"/>
          <w:i/>
          <w:sz w:val="16"/>
          <w:szCs w:val="16"/>
        </w:rPr>
      </w:pPr>
    </w:p>
    <w:p w14:paraId="47766BE1" w14:textId="77777777" w:rsidR="00AF260E" w:rsidRPr="008565E6" w:rsidRDefault="00AF260E" w:rsidP="00AF260E">
      <w:pPr>
        <w:spacing w:after="0" w:line="240" w:lineRule="auto"/>
        <w:rPr>
          <w:b/>
        </w:rPr>
      </w:pPr>
      <w:r w:rsidRPr="008565E6">
        <w:rPr>
          <w:b/>
        </w:rPr>
        <w:br w:type="page"/>
      </w:r>
    </w:p>
    <w:p w14:paraId="25156A0F" w14:textId="77777777" w:rsidR="00AF260E" w:rsidRPr="00EC6C52" w:rsidRDefault="00AF260E" w:rsidP="00AF260E">
      <w:pPr>
        <w:pStyle w:val="1"/>
        <w:jc w:val="center"/>
        <w:rPr>
          <w:b/>
          <w:sz w:val="28"/>
          <w:szCs w:val="28"/>
          <w:u w:val="single"/>
        </w:rPr>
      </w:pPr>
      <w:r w:rsidRPr="00EC6C52">
        <w:rPr>
          <w:b/>
          <w:sz w:val="28"/>
          <w:szCs w:val="28"/>
          <w:u w:val="single"/>
        </w:rPr>
        <w:lastRenderedPageBreak/>
        <w:t>У К А З А Н И Я</w:t>
      </w:r>
    </w:p>
    <w:p w14:paraId="41929AB0" w14:textId="77777777" w:rsidR="00AF260E" w:rsidRPr="00EC6C52" w:rsidRDefault="00AF260E" w:rsidP="00AF260E">
      <w:pPr>
        <w:pStyle w:val="1"/>
        <w:jc w:val="center"/>
        <w:rPr>
          <w:b/>
          <w:sz w:val="28"/>
          <w:szCs w:val="28"/>
          <w:u w:val="single"/>
        </w:rPr>
      </w:pPr>
      <w:r w:rsidRPr="00EC6C52">
        <w:rPr>
          <w:b/>
          <w:sz w:val="28"/>
          <w:szCs w:val="28"/>
          <w:u w:val="single"/>
        </w:rPr>
        <w:t>за попълване на Декларацията за минимални и държавни помощи</w:t>
      </w:r>
    </w:p>
    <w:p w14:paraId="30453897" w14:textId="77777777" w:rsidR="00AF260E" w:rsidRPr="008565E6" w:rsidRDefault="00AF260E" w:rsidP="00AF260E">
      <w:pPr>
        <w:pStyle w:val="1"/>
      </w:pPr>
    </w:p>
    <w:p w14:paraId="6A98CCD9" w14:textId="77777777" w:rsidR="00AF260E" w:rsidRPr="008565E6" w:rsidRDefault="00AF260E" w:rsidP="00AF260E">
      <w:pPr>
        <w:pStyle w:val="1"/>
        <w:jc w:val="both"/>
      </w:pPr>
      <w:r w:rsidRPr="008565E6">
        <w:t>1.</w:t>
      </w:r>
      <w:r w:rsidRPr="008565E6">
        <w:tab/>
      </w:r>
      <w:r w:rsidRPr="008565E6">
        <w:rPr>
          <w:b/>
        </w:rPr>
        <w:t xml:space="preserve">В </w:t>
      </w:r>
      <w:r w:rsidRPr="008565E6">
        <w:rPr>
          <w:b/>
          <w:u w:val="single"/>
        </w:rPr>
        <w:t>т. 1</w:t>
      </w:r>
      <w:r w:rsidRPr="008565E6">
        <w:rPr>
          <w:b/>
        </w:rPr>
        <w:t xml:space="preserve"> </w:t>
      </w:r>
      <w:r w:rsidRPr="008565E6">
        <w:t>от Декларацията се попълват данните на декларатора и на предприятието, което той представлява в качество</w:t>
      </w:r>
      <w:r>
        <w:t>то си на управител/председател/ друго</w:t>
      </w:r>
      <w:r w:rsidRPr="008565E6">
        <w:t>.</w:t>
      </w:r>
      <w:r>
        <w:t xml:space="preserve"> Декларацията се попълва от поне едно от лицата, вписани като представляващи предприятието</w:t>
      </w:r>
      <w:r w:rsidRPr="00DA24E9">
        <w:t xml:space="preserve"> в търговския регистър или определени като такива в учредителен акт, когато тези обстоятелства не подлежат на вписване.</w:t>
      </w:r>
    </w:p>
    <w:p w14:paraId="02F7926D" w14:textId="77777777" w:rsidR="00AF260E" w:rsidRPr="008565E6" w:rsidRDefault="00AF260E" w:rsidP="00AF260E">
      <w:pPr>
        <w:pStyle w:val="1"/>
        <w:jc w:val="both"/>
      </w:pPr>
    </w:p>
    <w:p w14:paraId="6EB92128" w14:textId="77777777" w:rsidR="00AF260E" w:rsidRPr="008565E6" w:rsidRDefault="00AF260E" w:rsidP="00AF260E">
      <w:pPr>
        <w:pStyle w:val="1"/>
        <w:jc w:val="both"/>
      </w:pPr>
      <w:r w:rsidRPr="008565E6">
        <w:t>2.</w:t>
      </w:r>
      <w:r w:rsidRPr="008565E6">
        <w:tab/>
        <w:t xml:space="preserve">Информацията </w:t>
      </w:r>
      <w:r w:rsidRPr="008565E6">
        <w:rPr>
          <w:b/>
        </w:rPr>
        <w:t xml:space="preserve">по </w:t>
      </w:r>
      <w:r w:rsidRPr="008565E6">
        <w:rPr>
          <w:b/>
          <w:u w:val="single"/>
        </w:rPr>
        <w:t>т. 4а</w:t>
      </w:r>
      <w:r w:rsidRPr="008565E6">
        <w:t xml:space="preserve"> от Декларацията може да бъде попълнена на база подаден годишен отчет за дейността на предприятието, съгласно чл. 20, ал. 4 от Закона за статистиката за година „Х-1“ (годината, предхождаща текущата). В случай, че не разполагате с данните относно относителния дял на нетните приходи от продажби в % през година „Х“ (текущата година), полето по т. 4а от Декларацията за година „Х“ остава празно.</w:t>
      </w:r>
    </w:p>
    <w:p w14:paraId="4F39F943" w14:textId="77777777" w:rsidR="00AF260E" w:rsidRPr="008565E6" w:rsidRDefault="00AF260E" w:rsidP="00AF260E">
      <w:pPr>
        <w:pStyle w:val="1"/>
        <w:jc w:val="both"/>
      </w:pPr>
    </w:p>
    <w:p w14:paraId="7E1C6829" w14:textId="77777777" w:rsidR="00AF260E" w:rsidRPr="008565E6" w:rsidRDefault="00AF260E" w:rsidP="00AF260E">
      <w:pPr>
        <w:pStyle w:val="1"/>
        <w:jc w:val="both"/>
      </w:pPr>
      <w:r w:rsidRPr="008565E6">
        <w:t>3.</w:t>
      </w:r>
      <w:r w:rsidRPr="008565E6">
        <w:tab/>
      </w:r>
      <w:r w:rsidRPr="008565E6">
        <w:rPr>
          <w:b/>
        </w:rPr>
        <w:t xml:space="preserve">В </w:t>
      </w:r>
      <w:r w:rsidRPr="008565E6">
        <w:rPr>
          <w:b/>
          <w:u w:val="single"/>
        </w:rPr>
        <w:t>т. 5</w:t>
      </w:r>
      <w:r w:rsidRPr="008565E6">
        <w:t xml:space="preserve"> от Декларацията под основна дейност на предприятието се има предвид дейността, която генерира най-голям дял от приходите му от продажби.</w:t>
      </w:r>
    </w:p>
    <w:p w14:paraId="22D4F185" w14:textId="77777777" w:rsidR="00AF260E" w:rsidRPr="008565E6" w:rsidRDefault="00AF260E" w:rsidP="00AF260E">
      <w:pPr>
        <w:pStyle w:val="1"/>
        <w:jc w:val="both"/>
      </w:pPr>
    </w:p>
    <w:p w14:paraId="5E42421F" w14:textId="77777777" w:rsidR="00AF260E" w:rsidRPr="008565E6" w:rsidRDefault="00AF260E" w:rsidP="00AF260E">
      <w:pPr>
        <w:pStyle w:val="1"/>
        <w:jc w:val="both"/>
      </w:pPr>
      <w:r w:rsidRPr="008565E6">
        <w:t>4.</w:t>
      </w:r>
      <w:r w:rsidRPr="008565E6">
        <w:tab/>
      </w:r>
      <w:r w:rsidRPr="008565E6">
        <w:rPr>
          <w:b/>
        </w:rPr>
        <w:t xml:space="preserve">В </w:t>
      </w:r>
      <w:r w:rsidRPr="008565E6">
        <w:rPr>
          <w:b/>
          <w:u w:val="single"/>
        </w:rPr>
        <w:t>т. 6</w:t>
      </w:r>
      <w:r w:rsidRPr="008565E6">
        <w:rPr>
          <w:b/>
        </w:rPr>
        <w:t xml:space="preserve"> </w:t>
      </w:r>
      <w:r w:rsidRPr="008565E6">
        <w:t>от Декларацията се посочва конкретната дейност, за която се получава минималната помощ по конкретната процедура, като тази дейност може да е различна от основната дейност на предприятието по КИД-2008.</w:t>
      </w:r>
    </w:p>
    <w:p w14:paraId="2EEF920E" w14:textId="77777777" w:rsidR="00AF260E" w:rsidRPr="008565E6" w:rsidRDefault="00AF260E" w:rsidP="00AF260E">
      <w:pPr>
        <w:pStyle w:val="1"/>
        <w:jc w:val="both"/>
      </w:pPr>
    </w:p>
    <w:p w14:paraId="37C2E10D" w14:textId="77777777" w:rsidR="00AF260E" w:rsidRPr="008565E6" w:rsidRDefault="00AF260E" w:rsidP="00AF260E">
      <w:pPr>
        <w:pStyle w:val="1"/>
        <w:jc w:val="both"/>
      </w:pPr>
      <w:r w:rsidRPr="008565E6">
        <w:t>5.</w:t>
      </w:r>
      <w:r w:rsidRPr="008565E6">
        <w:tab/>
        <w:t xml:space="preserve">Определянето на вида на предприятието в </w:t>
      </w:r>
      <w:r w:rsidRPr="008565E6">
        <w:rPr>
          <w:b/>
          <w:u w:val="single"/>
        </w:rPr>
        <w:t>т. 7</w:t>
      </w:r>
      <w:r w:rsidRPr="008565E6">
        <w:rPr>
          <w:b/>
        </w:rPr>
        <w:t xml:space="preserve"> </w:t>
      </w:r>
      <w:r w:rsidRPr="008565E6">
        <w:t>от Декларацията следва да се направи въз основа на данните за числеността на персонала и финансовите показатели съгласно чл. 2 – чл. 6 от Приложение І на Регламент (ЕС) № 651/2014 :</w:t>
      </w:r>
    </w:p>
    <w:p w14:paraId="4A4091E1" w14:textId="77777777" w:rsidR="00AF260E" w:rsidRPr="008565E6" w:rsidRDefault="00AF260E" w:rsidP="00AF260E">
      <w:pPr>
        <w:pStyle w:val="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2995"/>
        <w:gridCol w:w="4287"/>
        <w:gridCol w:w="6068"/>
      </w:tblGrid>
      <w:tr w:rsidR="00AF260E" w:rsidRPr="008565E6" w14:paraId="71B4C873" w14:textId="77777777" w:rsidTr="00C22B9C">
        <w:tc>
          <w:tcPr>
            <w:tcW w:w="1728" w:type="dxa"/>
            <w:shd w:val="clear" w:color="auto" w:fill="auto"/>
          </w:tcPr>
          <w:p w14:paraId="2A293CA1" w14:textId="77777777" w:rsidR="00AF260E" w:rsidRPr="008565E6" w:rsidRDefault="00AF260E" w:rsidP="00C22B9C">
            <w:pPr>
              <w:pStyle w:val="1"/>
              <w:jc w:val="center"/>
            </w:pPr>
            <w:r w:rsidRPr="008565E6">
              <w:t>Вид предприятие</w:t>
            </w:r>
          </w:p>
        </w:tc>
        <w:tc>
          <w:tcPr>
            <w:tcW w:w="3058" w:type="dxa"/>
            <w:shd w:val="clear" w:color="auto" w:fill="auto"/>
          </w:tcPr>
          <w:p w14:paraId="0B07C8CE" w14:textId="77777777" w:rsidR="00AF260E" w:rsidRPr="008565E6" w:rsidRDefault="00AF260E" w:rsidP="00C22B9C">
            <w:pPr>
              <w:pStyle w:val="1"/>
              <w:jc w:val="center"/>
            </w:pPr>
            <w:r w:rsidRPr="008565E6">
              <w:t>Численост на персонала</w:t>
            </w:r>
          </w:p>
        </w:tc>
        <w:tc>
          <w:tcPr>
            <w:tcW w:w="4394" w:type="dxa"/>
            <w:shd w:val="clear" w:color="auto" w:fill="auto"/>
          </w:tcPr>
          <w:p w14:paraId="44AF31EB" w14:textId="77777777" w:rsidR="00AF260E" w:rsidRPr="008565E6" w:rsidRDefault="00AF260E" w:rsidP="00C22B9C">
            <w:pPr>
              <w:pStyle w:val="1"/>
              <w:jc w:val="center"/>
            </w:pPr>
            <w:r w:rsidRPr="008565E6">
              <w:t>Годишен оборот</w:t>
            </w:r>
          </w:p>
        </w:tc>
        <w:tc>
          <w:tcPr>
            <w:tcW w:w="6237" w:type="dxa"/>
            <w:shd w:val="clear" w:color="auto" w:fill="auto"/>
          </w:tcPr>
          <w:p w14:paraId="101AEF39" w14:textId="77777777" w:rsidR="00AF260E" w:rsidRPr="008565E6" w:rsidRDefault="00AF260E" w:rsidP="00C22B9C">
            <w:pPr>
              <w:pStyle w:val="1"/>
              <w:jc w:val="center"/>
            </w:pPr>
            <w:r w:rsidRPr="008565E6">
              <w:t xml:space="preserve">Общ годишен </w:t>
            </w:r>
          </w:p>
          <w:p w14:paraId="745811EE" w14:textId="77777777" w:rsidR="00AF260E" w:rsidRPr="008565E6" w:rsidRDefault="00AF260E" w:rsidP="00C22B9C">
            <w:pPr>
              <w:pStyle w:val="1"/>
              <w:jc w:val="center"/>
            </w:pPr>
            <w:r w:rsidRPr="008565E6">
              <w:t>счетоводен баланс</w:t>
            </w:r>
          </w:p>
        </w:tc>
      </w:tr>
      <w:tr w:rsidR="00AF260E" w:rsidRPr="008565E6" w14:paraId="49E9B7A8" w14:textId="77777777" w:rsidTr="00C22B9C">
        <w:tc>
          <w:tcPr>
            <w:tcW w:w="1728" w:type="dxa"/>
            <w:shd w:val="clear" w:color="auto" w:fill="auto"/>
          </w:tcPr>
          <w:p w14:paraId="3F7AE0AF" w14:textId="77777777" w:rsidR="00AF260E" w:rsidRPr="008565E6" w:rsidRDefault="00AF260E" w:rsidP="00C22B9C">
            <w:pPr>
              <w:pStyle w:val="1"/>
            </w:pPr>
            <w:r w:rsidRPr="008565E6">
              <w:t>Микро</w:t>
            </w:r>
          </w:p>
        </w:tc>
        <w:tc>
          <w:tcPr>
            <w:tcW w:w="3058" w:type="dxa"/>
            <w:shd w:val="clear" w:color="auto" w:fill="auto"/>
          </w:tcPr>
          <w:p w14:paraId="680A6B9E" w14:textId="77777777" w:rsidR="00AF260E" w:rsidRPr="008565E6" w:rsidRDefault="00AF260E" w:rsidP="00C22B9C">
            <w:pPr>
              <w:pStyle w:val="1"/>
            </w:pPr>
            <w:r w:rsidRPr="008565E6">
              <w:t>По-малко от 10 души</w:t>
            </w:r>
          </w:p>
        </w:tc>
        <w:tc>
          <w:tcPr>
            <w:tcW w:w="4394" w:type="dxa"/>
            <w:shd w:val="clear" w:color="auto" w:fill="auto"/>
          </w:tcPr>
          <w:p w14:paraId="72CF88A0" w14:textId="77777777" w:rsidR="00AF260E" w:rsidRPr="008565E6" w:rsidRDefault="00AF260E" w:rsidP="00C22B9C">
            <w:pPr>
              <w:pStyle w:val="1"/>
            </w:pPr>
            <w:r w:rsidRPr="008565E6">
              <w:t>Не надвишава 3 911 660 лв.</w:t>
            </w:r>
            <w:r>
              <w:t xml:space="preserve"> </w:t>
            </w:r>
            <w:r w:rsidRPr="008565E6">
              <w:t xml:space="preserve">(2 млн. евро) </w:t>
            </w:r>
          </w:p>
        </w:tc>
        <w:tc>
          <w:tcPr>
            <w:tcW w:w="6237" w:type="dxa"/>
            <w:shd w:val="clear" w:color="auto" w:fill="auto"/>
          </w:tcPr>
          <w:p w14:paraId="1EB96879" w14:textId="77777777" w:rsidR="00AF260E" w:rsidRPr="008565E6" w:rsidRDefault="00AF260E" w:rsidP="00C22B9C">
            <w:pPr>
              <w:pStyle w:val="1"/>
            </w:pPr>
            <w:r w:rsidRPr="008565E6">
              <w:t>Не надвишава 3 911 660 лв.</w:t>
            </w:r>
            <w:r>
              <w:t xml:space="preserve"> </w:t>
            </w:r>
            <w:r w:rsidRPr="008565E6">
              <w:t>(2 млн. евро)</w:t>
            </w:r>
          </w:p>
        </w:tc>
      </w:tr>
      <w:tr w:rsidR="00AF260E" w:rsidRPr="008565E6" w14:paraId="0681B206" w14:textId="77777777" w:rsidTr="00C22B9C">
        <w:tc>
          <w:tcPr>
            <w:tcW w:w="1728" w:type="dxa"/>
            <w:shd w:val="clear" w:color="auto" w:fill="auto"/>
          </w:tcPr>
          <w:p w14:paraId="26378FBC" w14:textId="77777777" w:rsidR="00AF260E" w:rsidRPr="008565E6" w:rsidRDefault="00AF260E" w:rsidP="00C22B9C">
            <w:pPr>
              <w:pStyle w:val="1"/>
            </w:pPr>
            <w:r w:rsidRPr="008565E6">
              <w:t>Малко</w:t>
            </w:r>
          </w:p>
        </w:tc>
        <w:tc>
          <w:tcPr>
            <w:tcW w:w="3058" w:type="dxa"/>
            <w:shd w:val="clear" w:color="auto" w:fill="auto"/>
          </w:tcPr>
          <w:p w14:paraId="3C91E1C2" w14:textId="77777777" w:rsidR="00AF260E" w:rsidRPr="008565E6" w:rsidRDefault="00AF260E" w:rsidP="00C22B9C">
            <w:pPr>
              <w:pStyle w:val="1"/>
            </w:pPr>
            <w:r w:rsidRPr="008565E6">
              <w:t>По-малко от 50 души</w:t>
            </w:r>
          </w:p>
        </w:tc>
        <w:tc>
          <w:tcPr>
            <w:tcW w:w="4394" w:type="dxa"/>
            <w:shd w:val="clear" w:color="auto" w:fill="auto"/>
          </w:tcPr>
          <w:p w14:paraId="438EADBD" w14:textId="77777777" w:rsidR="00AF260E" w:rsidRPr="008565E6" w:rsidRDefault="00AF260E" w:rsidP="00C22B9C">
            <w:pPr>
              <w:pStyle w:val="1"/>
            </w:pPr>
            <w:r w:rsidRPr="008565E6">
              <w:t>Не надвишава 19 558 300 лв.</w:t>
            </w:r>
            <w:r>
              <w:t xml:space="preserve"> </w:t>
            </w:r>
            <w:r w:rsidRPr="008565E6">
              <w:t xml:space="preserve">(10 млн. </w:t>
            </w:r>
            <w:r>
              <w:t>е</w:t>
            </w:r>
            <w:r w:rsidRPr="008565E6">
              <w:t>вро)</w:t>
            </w:r>
          </w:p>
        </w:tc>
        <w:tc>
          <w:tcPr>
            <w:tcW w:w="6237" w:type="dxa"/>
            <w:shd w:val="clear" w:color="auto" w:fill="auto"/>
          </w:tcPr>
          <w:p w14:paraId="53ABF277" w14:textId="77777777" w:rsidR="00AF260E" w:rsidRPr="008565E6" w:rsidRDefault="00AF260E" w:rsidP="00C22B9C">
            <w:pPr>
              <w:pStyle w:val="1"/>
            </w:pPr>
            <w:r w:rsidRPr="008565E6">
              <w:t>Не надвишава 19 558 300 лв.</w:t>
            </w:r>
            <w:r>
              <w:t xml:space="preserve"> </w:t>
            </w:r>
            <w:r w:rsidRPr="008565E6">
              <w:t>(10 млн. евро)</w:t>
            </w:r>
          </w:p>
        </w:tc>
      </w:tr>
      <w:tr w:rsidR="00AF260E" w:rsidRPr="008565E6" w14:paraId="5900EA84" w14:textId="77777777" w:rsidTr="00C22B9C">
        <w:tc>
          <w:tcPr>
            <w:tcW w:w="1728" w:type="dxa"/>
            <w:shd w:val="clear" w:color="auto" w:fill="auto"/>
          </w:tcPr>
          <w:p w14:paraId="38974E25" w14:textId="77777777" w:rsidR="00AF260E" w:rsidRPr="008565E6" w:rsidRDefault="00AF260E" w:rsidP="00C22B9C">
            <w:pPr>
              <w:pStyle w:val="1"/>
            </w:pPr>
            <w:r w:rsidRPr="008565E6">
              <w:t>Средно</w:t>
            </w:r>
            <w:r w:rsidRPr="008565E6">
              <w:tab/>
            </w:r>
          </w:p>
        </w:tc>
        <w:tc>
          <w:tcPr>
            <w:tcW w:w="3058" w:type="dxa"/>
            <w:shd w:val="clear" w:color="auto" w:fill="auto"/>
          </w:tcPr>
          <w:p w14:paraId="1F9DC39A" w14:textId="77777777" w:rsidR="00AF260E" w:rsidRPr="008565E6" w:rsidRDefault="00AF260E" w:rsidP="00C22B9C">
            <w:pPr>
              <w:pStyle w:val="1"/>
            </w:pPr>
            <w:r w:rsidRPr="008565E6">
              <w:t>По-малко от 250 души</w:t>
            </w:r>
          </w:p>
        </w:tc>
        <w:tc>
          <w:tcPr>
            <w:tcW w:w="4394" w:type="dxa"/>
            <w:shd w:val="clear" w:color="auto" w:fill="auto"/>
          </w:tcPr>
          <w:p w14:paraId="02659C7A" w14:textId="77777777" w:rsidR="00AF260E" w:rsidRPr="008565E6" w:rsidRDefault="00AF260E" w:rsidP="00C22B9C">
            <w:pPr>
              <w:pStyle w:val="1"/>
            </w:pPr>
            <w:r w:rsidRPr="008565E6">
              <w:t>Не надвишава 97 791 500 лв.</w:t>
            </w:r>
            <w:r>
              <w:t xml:space="preserve"> </w:t>
            </w:r>
            <w:r w:rsidRPr="008565E6">
              <w:t>(50 млн. евро)</w:t>
            </w:r>
          </w:p>
        </w:tc>
        <w:tc>
          <w:tcPr>
            <w:tcW w:w="6237" w:type="dxa"/>
            <w:shd w:val="clear" w:color="auto" w:fill="auto"/>
          </w:tcPr>
          <w:p w14:paraId="0F30AA46" w14:textId="77777777" w:rsidR="00AF260E" w:rsidRPr="008565E6" w:rsidRDefault="00AF260E" w:rsidP="00C22B9C">
            <w:pPr>
              <w:pStyle w:val="1"/>
            </w:pPr>
            <w:r w:rsidRPr="008565E6">
              <w:t>Не надвишава 84 100 690 лв. (43 млн. евро)</w:t>
            </w:r>
          </w:p>
        </w:tc>
      </w:tr>
      <w:tr w:rsidR="00AF260E" w:rsidRPr="008565E6" w14:paraId="3D77166B" w14:textId="77777777" w:rsidTr="00C22B9C">
        <w:tc>
          <w:tcPr>
            <w:tcW w:w="1728" w:type="dxa"/>
            <w:shd w:val="clear" w:color="auto" w:fill="auto"/>
          </w:tcPr>
          <w:p w14:paraId="1331A572" w14:textId="77777777" w:rsidR="00AF260E" w:rsidRPr="008565E6" w:rsidRDefault="00AF260E" w:rsidP="00C22B9C">
            <w:pPr>
              <w:pStyle w:val="1"/>
            </w:pPr>
            <w:r w:rsidRPr="008565E6">
              <w:t>Голямо</w:t>
            </w:r>
          </w:p>
        </w:tc>
        <w:tc>
          <w:tcPr>
            <w:tcW w:w="3058" w:type="dxa"/>
            <w:shd w:val="clear" w:color="auto" w:fill="auto"/>
          </w:tcPr>
          <w:p w14:paraId="72A4B192" w14:textId="77777777" w:rsidR="00AF260E" w:rsidRPr="008565E6" w:rsidRDefault="00AF260E" w:rsidP="00C22B9C">
            <w:pPr>
              <w:pStyle w:val="1"/>
            </w:pPr>
            <w:r w:rsidRPr="008565E6">
              <w:t>Повече от 250 души</w:t>
            </w:r>
          </w:p>
        </w:tc>
        <w:tc>
          <w:tcPr>
            <w:tcW w:w="4394" w:type="dxa"/>
            <w:shd w:val="clear" w:color="auto" w:fill="auto"/>
          </w:tcPr>
          <w:p w14:paraId="333D1FDB" w14:textId="77777777" w:rsidR="00AF260E" w:rsidRPr="008565E6" w:rsidRDefault="00AF260E" w:rsidP="00C22B9C">
            <w:pPr>
              <w:pStyle w:val="1"/>
            </w:pPr>
            <w:r w:rsidRPr="008565E6">
              <w:t>Надвишава 97 791 500 лв.</w:t>
            </w:r>
            <w:r>
              <w:t xml:space="preserve"> </w:t>
            </w:r>
            <w:r w:rsidRPr="008565E6">
              <w:t>(50 млн. евро)</w:t>
            </w:r>
          </w:p>
        </w:tc>
        <w:tc>
          <w:tcPr>
            <w:tcW w:w="6237" w:type="dxa"/>
            <w:shd w:val="clear" w:color="auto" w:fill="auto"/>
          </w:tcPr>
          <w:p w14:paraId="4AFBEB1A" w14:textId="77777777" w:rsidR="00AF260E" w:rsidRPr="008565E6" w:rsidRDefault="00AF260E" w:rsidP="00C22B9C">
            <w:pPr>
              <w:pStyle w:val="1"/>
            </w:pPr>
            <w:r w:rsidRPr="008565E6">
              <w:t>Надвишава 84 100 690 лв. (43 млн. евро)</w:t>
            </w:r>
          </w:p>
        </w:tc>
      </w:tr>
    </w:tbl>
    <w:p w14:paraId="1CA3D5C6" w14:textId="77777777" w:rsidR="00AF260E" w:rsidRPr="008565E6" w:rsidRDefault="00AF260E" w:rsidP="00AF260E">
      <w:pPr>
        <w:pStyle w:val="1"/>
      </w:pPr>
    </w:p>
    <w:p w14:paraId="544CCAAB" w14:textId="77777777" w:rsidR="00AF260E" w:rsidRPr="008565E6" w:rsidRDefault="00AF260E" w:rsidP="00AF260E">
      <w:pPr>
        <w:pStyle w:val="1"/>
        <w:ind w:firstLine="708"/>
        <w:jc w:val="both"/>
      </w:pPr>
      <w:r w:rsidRPr="008565E6">
        <w:t>Данните, които се прилагат за определяне числеността на персонала и финансовите показатели, са онези, отнасящи се за последния отчетен период съгласно съставен годишен финансов отчет по реда на Закона за счетоводството.</w:t>
      </w:r>
    </w:p>
    <w:p w14:paraId="2107F5BD" w14:textId="77777777" w:rsidR="00AF260E" w:rsidRPr="008565E6" w:rsidRDefault="00AF260E" w:rsidP="00AF260E">
      <w:pPr>
        <w:pStyle w:val="1"/>
        <w:ind w:firstLine="708"/>
        <w:jc w:val="both"/>
      </w:pPr>
    </w:p>
    <w:p w14:paraId="496B118D" w14:textId="77777777" w:rsidR="00AF260E" w:rsidRPr="008565E6" w:rsidRDefault="00AF260E" w:rsidP="00AF260E">
      <w:pPr>
        <w:pStyle w:val="1"/>
        <w:jc w:val="both"/>
      </w:pPr>
      <w:r w:rsidRPr="008565E6">
        <w:lastRenderedPageBreak/>
        <w:t>6.</w:t>
      </w:r>
      <w:r w:rsidRPr="008565E6">
        <w:tab/>
        <w:t xml:space="preserve">В </w:t>
      </w:r>
      <w:r w:rsidRPr="008565E6">
        <w:rPr>
          <w:b/>
          <w:u w:val="single"/>
        </w:rPr>
        <w:t xml:space="preserve">т. </w:t>
      </w:r>
      <w:r>
        <w:rPr>
          <w:b/>
          <w:u w:val="single"/>
        </w:rPr>
        <w:t>10</w:t>
      </w:r>
      <w:r w:rsidRPr="008565E6">
        <w:rPr>
          <w:b/>
        </w:rPr>
        <w:t xml:space="preserve"> </w:t>
      </w:r>
      <w:r w:rsidRPr="008565E6">
        <w:t>от Декларацията, при положителен отговор за наличие на обстоятелства по преобразуване - сливане/придобиване/разделяне (съгласно чл. 3, пар. 8 и пар. 9 от Регламент (ЕС) № 1407/2013), се попълва и Декларация за преобразуването по</w:t>
      </w:r>
      <w:r w:rsidRPr="008565E6">
        <w:rPr>
          <w:b/>
          <w:u w:val="single"/>
        </w:rPr>
        <w:t xml:space="preserve"> т. </w:t>
      </w:r>
      <w:r>
        <w:rPr>
          <w:b/>
          <w:u w:val="single"/>
        </w:rPr>
        <w:t>10</w:t>
      </w:r>
      <w:r w:rsidRPr="008565E6">
        <w:rPr>
          <w:b/>
          <w:u w:val="single"/>
        </w:rPr>
        <w:t>а</w:t>
      </w:r>
      <w:r w:rsidRPr="008565E6">
        <w:t xml:space="preserve">. </w:t>
      </w:r>
    </w:p>
    <w:p w14:paraId="2B8D2969" w14:textId="77777777" w:rsidR="00AF260E" w:rsidRDefault="00AF260E" w:rsidP="00AF260E">
      <w:pPr>
        <w:spacing w:after="0" w:line="240" w:lineRule="auto"/>
        <w:ind w:firstLine="708"/>
        <w:jc w:val="both"/>
        <w:rPr>
          <w:color w:val="000000"/>
          <w:lang w:eastAsia="bg-BG"/>
        </w:rPr>
      </w:pPr>
    </w:p>
    <w:p w14:paraId="617A7D28" w14:textId="77777777" w:rsidR="00AF260E" w:rsidRPr="008565E6" w:rsidRDefault="00AF260E" w:rsidP="00AF260E">
      <w:pPr>
        <w:spacing w:after="0" w:line="240" w:lineRule="auto"/>
        <w:ind w:firstLine="708"/>
        <w:jc w:val="both"/>
        <w:rPr>
          <w:color w:val="000000"/>
          <w:lang w:eastAsia="bg-BG"/>
        </w:rPr>
      </w:pPr>
      <w:r w:rsidRPr="008565E6">
        <w:rPr>
          <w:color w:val="000000"/>
          <w:lang w:eastAsia="bg-BG"/>
        </w:rPr>
        <w:t xml:space="preserve">Съгласно чл. 3, ал. 8 от </w:t>
      </w:r>
      <w:r w:rsidRPr="008565E6">
        <w:t>Регламент (ЕС) № 1407/2013 в</w:t>
      </w:r>
      <w:r w:rsidRPr="008565E6">
        <w:rPr>
          <w:color w:val="000000"/>
          <w:lang w:eastAsia="bg-BG"/>
        </w:rPr>
        <w:t xml:space="preserve"> случай на сливания или придобивания всички предходни помощи </w:t>
      </w:r>
      <w:r w:rsidRPr="008565E6">
        <w:rPr>
          <w:i/>
          <w:iCs/>
          <w:color w:val="000000"/>
          <w:lang w:eastAsia="bg-BG"/>
        </w:rPr>
        <w:t>de minimis</w:t>
      </w:r>
      <w:r w:rsidRPr="008565E6">
        <w:rPr>
          <w:color w:val="000000"/>
          <w:lang w:eastAsia="bg-BG"/>
        </w:rPr>
        <w:t xml:space="preserve">, предоставяни на някое от сливащите се предприятия, се вземат под внимание при определяне на това дали дадена нова помощ </w:t>
      </w:r>
      <w:r w:rsidRPr="008565E6">
        <w:rPr>
          <w:i/>
          <w:iCs/>
          <w:color w:val="000000"/>
          <w:lang w:eastAsia="bg-BG"/>
        </w:rPr>
        <w:t>de minimis</w:t>
      </w:r>
      <w:r w:rsidRPr="008565E6">
        <w:rPr>
          <w:color w:val="000000"/>
          <w:lang w:eastAsia="bg-BG"/>
        </w:rPr>
        <w:t xml:space="preserve">, отпусната на новото предприятие или на придобиващото предприятие, не води до превишаване на съответния таван. Помощта </w:t>
      </w:r>
      <w:r w:rsidRPr="008565E6">
        <w:rPr>
          <w:i/>
          <w:iCs/>
          <w:color w:val="000000"/>
          <w:lang w:eastAsia="bg-BG"/>
        </w:rPr>
        <w:t>de minimis</w:t>
      </w:r>
      <w:r w:rsidRPr="008565E6">
        <w:rPr>
          <w:color w:val="000000"/>
          <w:lang w:eastAsia="bg-BG"/>
        </w:rPr>
        <w:t>, предоставена законно преди сливането или придобиването, остава правомерна.</w:t>
      </w:r>
    </w:p>
    <w:p w14:paraId="33204378" w14:textId="77777777" w:rsidR="00AF260E" w:rsidRDefault="00AF260E" w:rsidP="00AF260E">
      <w:pPr>
        <w:spacing w:after="0" w:line="240" w:lineRule="auto"/>
        <w:jc w:val="both"/>
        <w:rPr>
          <w:color w:val="000000"/>
          <w:lang w:eastAsia="bg-BG"/>
        </w:rPr>
      </w:pPr>
    </w:p>
    <w:p w14:paraId="77C9278F" w14:textId="77777777" w:rsidR="00AF260E" w:rsidRPr="008565E6" w:rsidRDefault="00AF260E" w:rsidP="00AF260E">
      <w:pPr>
        <w:spacing w:after="0" w:line="240" w:lineRule="auto"/>
        <w:ind w:firstLine="708"/>
        <w:jc w:val="both"/>
      </w:pPr>
      <w:r w:rsidRPr="008565E6">
        <w:rPr>
          <w:color w:val="000000"/>
          <w:lang w:eastAsia="bg-BG"/>
        </w:rPr>
        <w:t xml:space="preserve">Съгласно чл. 3, ал. 9 от </w:t>
      </w:r>
      <w:r w:rsidRPr="008565E6">
        <w:t>Регламент (ЕС) № 1407/2013 а</w:t>
      </w:r>
      <w:r w:rsidRPr="008565E6">
        <w:rPr>
          <w:color w:val="000000"/>
          <w:lang w:eastAsia="bg-BG"/>
        </w:rPr>
        <w:t xml:space="preserve">ко дадено предприятие се разделя на две или повече отделни предприятия, помощта </w:t>
      </w:r>
      <w:r w:rsidRPr="008565E6">
        <w:rPr>
          <w:i/>
          <w:iCs/>
          <w:color w:val="000000"/>
          <w:lang w:eastAsia="bg-BG"/>
        </w:rPr>
        <w:t>de minimis</w:t>
      </w:r>
      <w:r w:rsidRPr="008565E6">
        <w:rPr>
          <w:color w:val="000000"/>
          <w:lang w:eastAsia="bg-BG"/>
        </w:rPr>
        <w:t xml:space="preserve">, отпусната преди разделянето, се предоставя на предприятието, което се е възползвало от нея, като по принцип това е предприятието, поемащо дейностите, за които е била използвана помощта </w:t>
      </w:r>
      <w:r w:rsidRPr="008565E6">
        <w:rPr>
          <w:i/>
          <w:iCs/>
          <w:color w:val="000000"/>
          <w:lang w:eastAsia="bg-BG"/>
        </w:rPr>
        <w:t>de minimis</w:t>
      </w:r>
      <w:r w:rsidRPr="008565E6">
        <w:rPr>
          <w:color w:val="000000"/>
          <w:lang w:eastAsia="bg-BG"/>
        </w:rPr>
        <w:t xml:space="preserve">. Ако такова предоставяне не е възможно, помощта </w:t>
      </w:r>
      <w:r w:rsidRPr="008565E6">
        <w:rPr>
          <w:i/>
          <w:iCs/>
          <w:color w:val="000000"/>
          <w:lang w:eastAsia="bg-BG"/>
        </w:rPr>
        <w:t xml:space="preserve">de minimis </w:t>
      </w:r>
      <w:r w:rsidRPr="008565E6">
        <w:rPr>
          <w:color w:val="000000"/>
          <w:lang w:eastAsia="bg-BG"/>
        </w:rPr>
        <w:t>се разпределя пропорционално на базата на счетоводната стойност на собствения капитал на новите предприятия към действителната дата на разделянето.</w:t>
      </w:r>
    </w:p>
    <w:p w14:paraId="7AFF9866" w14:textId="77777777" w:rsidR="00AF260E" w:rsidRPr="008565E6" w:rsidRDefault="00AF260E" w:rsidP="00AF260E">
      <w:pPr>
        <w:pStyle w:val="1"/>
      </w:pPr>
    </w:p>
    <w:p w14:paraId="3A868035" w14:textId="77777777" w:rsidR="00AF260E" w:rsidRPr="008565E6" w:rsidRDefault="00AF260E" w:rsidP="00AF260E">
      <w:pPr>
        <w:pStyle w:val="1"/>
        <w:jc w:val="both"/>
        <w:rPr>
          <w:u w:val="single"/>
        </w:rPr>
      </w:pPr>
      <w:r w:rsidRPr="008565E6">
        <w:t>7.</w:t>
      </w:r>
      <w:r w:rsidRPr="008565E6">
        <w:tab/>
        <w:t xml:space="preserve">Получател, който поддържа с друго/и предприятие/я поне един вид от посочените в чл. 2, пар. 2 от Регламент (ЕС) № 1407/2013 взаимоотношения, трябва да декларира това обстоятелство </w:t>
      </w:r>
      <w:r w:rsidRPr="008565E6">
        <w:rPr>
          <w:b/>
        </w:rPr>
        <w:t xml:space="preserve">в </w:t>
      </w:r>
      <w:r w:rsidRPr="008565E6">
        <w:rPr>
          <w:b/>
          <w:u w:val="single"/>
        </w:rPr>
        <w:t>т. 1</w:t>
      </w:r>
      <w:r>
        <w:rPr>
          <w:b/>
          <w:u w:val="single"/>
        </w:rPr>
        <w:t>1</w:t>
      </w:r>
      <w:r w:rsidRPr="008565E6">
        <w:t xml:space="preserve"> от Декларацията и да посочи наименованието и ЕИК/БУЛСТАТ номера на предприятията, които образуват „едно и също предприятие“. </w:t>
      </w:r>
      <w:r w:rsidRPr="008565E6">
        <w:rPr>
          <w:u w:val="single"/>
        </w:rPr>
        <w:t>Посочват се всички предприятия без значение дали са, или не са получатели на минимални помощи.</w:t>
      </w:r>
    </w:p>
    <w:p w14:paraId="54F15488" w14:textId="77777777" w:rsidR="00AF260E" w:rsidRPr="008565E6" w:rsidRDefault="00AF260E" w:rsidP="00AF260E">
      <w:pPr>
        <w:pStyle w:val="1"/>
      </w:pPr>
    </w:p>
    <w:p w14:paraId="4944D918" w14:textId="77777777" w:rsidR="00AF260E" w:rsidRPr="008565E6" w:rsidRDefault="00AF260E" w:rsidP="00AF260E">
      <w:pPr>
        <w:pStyle w:val="1"/>
        <w:jc w:val="both"/>
      </w:pPr>
      <w:r w:rsidRPr="008565E6">
        <w:t>8.</w:t>
      </w:r>
      <w:r w:rsidRPr="008565E6">
        <w:tab/>
        <w:t xml:space="preserve">В таблицата по </w:t>
      </w:r>
      <w:r w:rsidRPr="008565E6">
        <w:rPr>
          <w:b/>
          <w:u w:val="single"/>
        </w:rPr>
        <w:t>т. 1</w:t>
      </w:r>
      <w:r>
        <w:rPr>
          <w:b/>
          <w:u w:val="single"/>
        </w:rPr>
        <w:t>2</w:t>
      </w:r>
      <w:r w:rsidRPr="008565E6">
        <w:t xml:space="preserve"> от Декларацията следва да посочите размера на всички минимални помощи, които получателят е получил за период от три последователни години </w:t>
      </w:r>
      <w:r w:rsidRPr="00B04A37">
        <w:t>(години „Х“, „Х-1“ и „Х-2“)</w:t>
      </w:r>
      <w:r w:rsidRPr="008565E6">
        <w:t>, включително минималните помощи, получени от него в резултат на преобразуване, както и получените минимални помощи за три последователни години от предприятията по т. 1</w:t>
      </w:r>
      <w:r>
        <w:t>1</w:t>
      </w:r>
      <w:r w:rsidRPr="008565E6">
        <w:t xml:space="preserve"> от Декларацията, които образуват „едно и също предприятие“.</w:t>
      </w:r>
    </w:p>
    <w:p w14:paraId="714958F0" w14:textId="77777777" w:rsidR="00AF260E" w:rsidRPr="008565E6" w:rsidRDefault="00AF260E" w:rsidP="00AF260E">
      <w:pPr>
        <w:pStyle w:val="1"/>
        <w:jc w:val="both"/>
      </w:pPr>
      <w:r w:rsidRPr="008565E6">
        <w:tab/>
        <w:t>При п</w:t>
      </w:r>
      <w:r>
        <w:t>опълването на таблицата по т. 12</w:t>
      </w:r>
      <w:r w:rsidRPr="008565E6">
        <w:t xml:space="preserve"> от Декларацията следва да имате предвид, че за целите на Регламент (ЕС) № 1407/2013 датата на получаване на помощта не е датата на извършване на плащането. Съгласно чл. 3, пар. 4 от Регламент</w:t>
      </w:r>
      <w:r>
        <w:t xml:space="preserve"> </w:t>
      </w:r>
      <w:r w:rsidRPr="008565E6">
        <w:t xml:space="preserve">(ЕС) № 1407/2013, помощта de minims се смята за отпусната (получена) в момента на получаване на юридическото основание за това, съгласно приложимия национален правен режим, независимо от датата на плащане на помощта de minimis на получателя. В общия случай, датата на отпускане (получаване) на помощта, е датата на сключване на </w:t>
      </w:r>
      <w:r>
        <w:t xml:space="preserve">административния </w:t>
      </w:r>
      <w:r w:rsidRPr="008565E6">
        <w:t>договора за предоставяне на безвъзмездна финансова помощ.</w:t>
      </w:r>
    </w:p>
    <w:p w14:paraId="25E5EC9F" w14:textId="77777777" w:rsidR="00AF260E" w:rsidRPr="008565E6" w:rsidRDefault="00AF260E" w:rsidP="00AF260E">
      <w:pPr>
        <w:pStyle w:val="1"/>
        <w:jc w:val="both"/>
      </w:pPr>
    </w:p>
    <w:p w14:paraId="00B345CA" w14:textId="77777777" w:rsidR="00AF260E" w:rsidRPr="008565E6" w:rsidRDefault="00AF260E" w:rsidP="00AF260E">
      <w:pPr>
        <w:pStyle w:val="1"/>
        <w:jc w:val="both"/>
      </w:pPr>
      <w:r w:rsidRPr="008565E6">
        <w:t>9.</w:t>
      </w:r>
      <w:r w:rsidRPr="008565E6">
        <w:tab/>
        <w:t xml:space="preserve">При попълването на таблицата по </w:t>
      </w:r>
      <w:r w:rsidRPr="008565E6">
        <w:rPr>
          <w:b/>
          <w:u w:val="single"/>
        </w:rPr>
        <w:t>т. 1</w:t>
      </w:r>
      <w:r>
        <w:rPr>
          <w:b/>
          <w:u w:val="single"/>
        </w:rPr>
        <w:t xml:space="preserve">2 </w:t>
      </w:r>
      <w:r w:rsidRPr="008565E6">
        <w:t>от Декларацията следва да имате предвид следното:</w:t>
      </w:r>
    </w:p>
    <w:p w14:paraId="7889086F" w14:textId="77777777" w:rsidR="00AF260E" w:rsidRDefault="00AF260E" w:rsidP="00AF260E">
      <w:pPr>
        <w:pStyle w:val="1"/>
        <w:numPr>
          <w:ilvl w:val="0"/>
          <w:numId w:val="18"/>
        </w:numPr>
        <w:jc w:val="both"/>
      </w:pPr>
      <w:r w:rsidRPr="008565E6">
        <w:t>при наличие на обстоятелства по сливане или придобиване (</w:t>
      </w:r>
      <w:r w:rsidRPr="008565E6">
        <w:rPr>
          <w:u w:val="single"/>
        </w:rPr>
        <w:t>само при положение, че преобразуването е извършено след 01.01.2014 г.)</w:t>
      </w:r>
      <w:r w:rsidRPr="008565E6">
        <w:t xml:space="preserve">, декларирани в т. </w:t>
      </w:r>
      <w:r>
        <w:t>10</w:t>
      </w:r>
      <w:r w:rsidRPr="008565E6">
        <w:t xml:space="preserve"> от Декларацията, всички предходни помощи de minimis, предоставени на някое от сливащите се предприятия, се вземат под внимание при определяне на това дали дадена нова помощ de minimis, отпусната на новото предприятие или на придобиващото предприятие, не води до превишаване на съответния праг. Помощта  de minimis, предоставена законно преди сливането или придобиването, остава правомерна;</w:t>
      </w:r>
    </w:p>
    <w:p w14:paraId="3C15710D" w14:textId="77777777" w:rsidR="00AF260E" w:rsidRPr="008565E6" w:rsidRDefault="00AF260E" w:rsidP="00AF260E">
      <w:pPr>
        <w:pStyle w:val="1"/>
        <w:ind w:left="720"/>
        <w:jc w:val="both"/>
      </w:pPr>
    </w:p>
    <w:p w14:paraId="1D9EE627" w14:textId="77777777" w:rsidR="00AF260E" w:rsidRPr="008565E6" w:rsidRDefault="00AF260E" w:rsidP="00AF260E">
      <w:pPr>
        <w:pStyle w:val="1"/>
        <w:numPr>
          <w:ilvl w:val="0"/>
          <w:numId w:val="18"/>
        </w:numPr>
        <w:jc w:val="both"/>
      </w:pPr>
      <w:r w:rsidRPr="008565E6">
        <w:lastRenderedPageBreak/>
        <w:t>при наличие на обстоятелства по разделяне (</w:t>
      </w:r>
      <w:r w:rsidRPr="008565E6">
        <w:rPr>
          <w:u w:val="single"/>
        </w:rPr>
        <w:t>само при положение, че преобразуването е извършено след 01.01.2014 г.</w:t>
      </w:r>
      <w:r w:rsidRPr="008565E6">
        <w:t xml:space="preserve">), декларирани в т. </w:t>
      </w:r>
      <w:r>
        <w:t>10</w:t>
      </w:r>
      <w:r w:rsidRPr="008565E6">
        <w:t xml:space="preserve"> от Декларацията, следва да се има предвид, че помощта de minimis, отпусната преди разделянето, се предоставя на предприятието, което се е възползвало от нея, като по принцип това е предприятието, поемащо дейностите, за които е била използвана помощта de minimis. Ако такова предоставяне не е възможно, помощта e minimis се разпределя пропорционално на базата на счетоводната стойност на собствения капитал на новите предприятия към действителната дата на разделянето.</w:t>
      </w:r>
    </w:p>
    <w:p w14:paraId="73F02541" w14:textId="77777777" w:rsidR="00AF260E" w:rsidRPr="008565E6" w:rsidRDefault="00AF260E" w:rsidP="00AF260E">
      <w:pPr>
        <w:pStyle w:val="1"/>
        <w:jc w:val="both"/>
      </w:pPr>
    </w:p>
    <w:p w14:paraId="5ED22C91" w14:textId="77777777" w:rsidR="00AF260E" w:rsidRPr="008565E6" w:rsidRDefault="00AF260E" w:rsidP="00AF260E">
      <w:pPr>
        <w:pStyle w:val="1"/>
        <w:jc w:val="both"/>
      </w:pPr>
      <w:r w:rsidRPr="008565E6">
        <w:t>1</w:t>
      </w:r>
      <w:r>
        <w:t>0</w:t>
      </w:r>
      <w:r w:rsidRPr="008565E6">
        <w:t>.</w:t>
      </w:r>
      <w:r w:rsidRPr="008565E6">
        <w:tab/>
        <w:t xml:space="preserve">При попълване на </w:t>
      </w:r>
      <w:r w:rsidRPr="008565E6">
        <w:rPr>
          <w:b/>
          <w:u w:val="single"/>
        </w:rPr>
        <w:t xml:space="preserve">т. </w:t>
      </w:r>
      <w:r>
        <w:rPr>
          <w:b/>
          <w:u w:val="single"/>
        </w:rPr>
        <w:t>19</w:t>
      </w:r>
      <w:r w:rsidRPr="008565E6">
        <w:t xml:space="preserve"> от Декларацията следва да имате предвид, че под „същите приемливи (допустими) разходи” се има предвид разходи за същите дейности, които ще се финансират с проектното предложение по настоящата процедура. </w:t>
      </w:r>
    </w:p>
    <w:p w14:paraId="40049D8D" w14:textId="77777777" w:rsidR="00AF260E" w:rsidRPr="008565E6" w:rsidRDefault="00AF260E" w:rsidP="00AF260E">
      <w:pPr>
        <w:pStyle w:val="1"/>
        <w:jc w:val="both"/>
      </w:pPr>
    </w:p>
    <w:p w14:paraId="0C1D1320" w14:textId="77777777" w:rsidR="00AF260E" w:rsidRPr="008565E6" w:rsidRDefault="00AF260E" w:rsidP="00AF260E">
      <w:pPr>
        <w:pStyle w:val="1"/>
        <w:jc w:val="both"/>
      </w:pPr>
      <w:r w:rsidRPr="008565E6">
        <w:t xml:space="preserve">12. В т. </w:t>
      </w:r>
      <w:r>
        <w:rPr>
          <w:b/>
          <w:u w:val="single"/>
        </w:rPr>
        <w:t>19</w:t>
      </w:r>
      <w:r w:rsidRPr="008565E6">
        <w:rPr>
          <w:b/>
          <w:u w:val="single"/>
        </w:rPr>
        <w:t xml:space="preserve">а </w:t>
      </w:r>
      <w:r w:rsidRPr="008565E6">
        <w:t xml:space="preserve">от Декларацията се попълва информация за администратора на помощта (наименование и ЕИК/БУЛСТАТ), който е администрирал и предоставил съответната държавна помощ, съгласно декларираното </w:t>
      </w:r>
      <w:r w:rsidRPr="008565E6">
        <w:rPr>
          <w:b/>
          <w:u w:val="single"/>
        </w:rPr>
        <w:t xml:space="preserve">по т. </w:t>
      </w:r>
      <w:r>
        <w:rPr>
          <w:b/>
          <w:u w:val="single"/>
        </w:rPr>
        <w:t>19</w:t>
      </w:r>
      <w:r w:rsidRPr="008565E6">
        <w:t xml:space="preserve"> от Декларацията, и основанието за получаване на помощта, което може да бъде: номер на </w:t>
      </w:r>
      <w:r>
        <w:t xml:space="preserve">административен </w:t>
      </w:r>
      <w:r w:rsidRPr="008565E6">
        <w:t>договор за безвъзмездна финансова помощ, номер на Решение на Европейската комисия (ЕК) за одобряване на мярката; разпоредба, съдържаща се в нормативен акт (регламент, закон, правилник и др.).</w:t>
      </w:r>
    </w:p>
    <w:p w14:paraId="5273717D" w14:textId="77777777" w:rsidR="00AF260E" w:rsidRPr="008565E6" w:rsidRDefault="00AF260E" w:rsidP="00AF260E">
      <w:pPr>
        <w:pStyle w:val="1"/>
        <w:jc w:val="both"/>
      </w:pPr>
      <w:r w:rsidRPr="008565E6">
        <w:tab/>
      </w:r>
    </w:p>
    <w:p w14:paraId="31D5B176" w14:textId="77777777" w:rsidR="00AF260E" w:rsidRPr="008565E6" w:rsidRDefault="00AF260E" w:rsidP="00AF260E">
      <w:pPr>
        <w:pStyle w:val="1"/>
        <w:ind w:firstLine="708"/>
        <w:jc w:val="both"/>
      </w:pPr>
      <w:r w:rsidRPr="008565E6">
        <w:t xml:space="preserve">При посочен отговор „ДА“ в т. </w:t>
      </w:r>
      <w:r>
        <w:t>19</w:t>
      </w:r>
      <w:r w:rsidRPr="008565E6">
        <w:t xml:space="preserve"> от Декларацията, администраторът на помощ, пред който получателят, към настоящия момент, кандидатства за получаване на финансиране, следва да осъществи контакт с администратора/ите на помощта/ите по т. </w:t>
      </w:r>
      <w:r>
        <w:t>19</w:t>
      </w:r>
      <w:r w:rsidRPr="008565E6">
        <w:t>а от Декларацията и да събере необходимата информация, която да му гарантира, че с предоставянето на получателя на нова минимална помощ, съгласно попълнената в Декларацията информация, няма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на ЕК.</w:t>
      </w:r>
    </w:p>
    <w:p w14:paraId="6E05C8AB" w14:textId="77777777" w:rsidR="00AF260E" w:rsidRPr="008565E6" w:rsidRDefault="00AF260E" w:rsidP="00AF260E">
      <w:pPr>
        <w:pStyle w:val="1"/>
      </w:pPr>
    </w:p>
    <w:p w14:paraId="6EF028ED" w14:textId="77777777" w:rsidR="00AF260E" w:rsidRPr="008565E6" w:rsidRDefault="00AF260E" w:rsidP="00AF260E">
      <w:pPr>
        <w:pStyle w:val="1"/>
        <w:rPr>
          <w:b/>
          <w:sz w:val="28"/>
          <w:szCs w:val="28"/>
          <w:u w:val="single"/>
        </w:rPr>
      </w:pPr>
      <w:r w:rsidRPr="008565E6">
        <w:rPr>
          <w:b/>
          <w:sz w:val="28"/>
          <w:szCs w:val="28"/>
          <w:u w:val="single"/>
        </w:rPr>
        <w:t>При попълване на Декларацията, моля да имате предвид следните определения и разпоредби:</w:t>
      </w:r>
    </w:p>
    <w:p w14:paraId="0E5F0004" w14:textId="77777777" w:rsidR="00AF260E" w:rsidRPr="008565E6" w:rsidRDefault="00AF260E" w:rsidP="00AF260E">
      <w:pPr>
        <w:pStyle w:val="1"/>
      </w:pPr>
    </w:p>
    <w:p w14:paraId="6D904CED" w14:textId="77777777" w:rsidR="00AF260E" w:rsidRPr="008565E6" w:rsidRDefault="00AF260E" w:rsidP="00AF260E">
      <w:pPr>
        <w:pStyle w:val="1"/>
        <w:jc w:val="both"/>
      </w:pPr>
      <w:r w:rsidRPr="008565E6">
        <w:t>1.</w:t>
      </w:r>
      <w:r w:rsidRPr="008565E6">
        <w:tab/>
        <w:t>„Минимална помощ“ е 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 107 и 108 от Договора за функционирането на ЕС по отношение на минималната помощ.</w:t>
      </w:r>
    </w:p>
    <w:p w14:paraId="53E41822" w14:textId="77777777" w:rsidR="00AF260E" w:rsidRPr="008565E6" w:rsidRDefault="00AF260E" w:rsidP="00AF260E">
      <w:pPr>
        <w:pStyle w:val="1"/>
        <w:jc w:val="both"/>
      </w:pPr>
    </w:p>
    <w:p w14:paraId="707EA9BD" w14:textId="77777777" w:rsidR="00AF260E" w:rsidRPr="008565E6" w:rsidRDefault="00AF260E" w:rsidP="00AF260E">
      <w:pPr>
        <w:pStyle w:val="1"/>
        <w:jc w:val="both"/>
      </w:pPr>
      <w:r w:rsidRPr="008565E6">
        <w:t>2.</w:t>
      </w:r>
      <w:r w:rsidRPr="008565E6">
        <w:tab/>
        <w:t>„Държавна помощ"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членки.</w:t>
      </w:r>
    </w:p>
    <w:p w14:paraId="4642AC40" w14:textId="77777777" w:rsidR="00AF260E" w:rsidRPr="008565E6" w:rsidRDefault="00AF260E" w:rsidP="00AF260E">
      <w:pPr>
        <w:pStyle w:val="1"/>
        <w:jc w:val="both"/>
      </w:pPr>
    </w:p>
    <w:p w14:paraId="06D6DF02" w14:textId="77777777" w:rsidR="00AF260E" w:rsidRPr="008565E6" w:rsidRDefault="00AF260E" w:rsidP="00AF260E">
      <w:pPr>
        <w:pStyle w:val="1"/>
        <w:jc w:val="both"/>
      </w:pPr>
      <w:r w:rsidRPr="008565E6">
        <w:t>3.</w:t>
      </w:r>
      <w:r w:rsidRPr="008565E6">
        <w:tab/>
        <w:t>„Администратор на помощ“ е всяко лице, което планира, разработва, управлява, уведомява и докладва предоставянето на държавна и/или минимална помощ.</w:t>
      </w:r>
    </w:p>
    <w:p w14:paraId="7C35F556" w14:textId="77777777" w:rsidR="00AF260E" w:rsidRDefault="00AF260E" w:rsidP="00AF260E">
      <w:pPr>
        <w:pStyle w:val="1"/>
        <w:jc w:val="both"/>
      </w:pPr>
    </w:p>
    <w:p w14:paraId="3D11EB7D" w14:textId="77777777" w:rsidR="00AF260E" w:rsidRDefault="00AF260E" w:rsidP="00AF260E">
      <w:pPr>
        <w:pStyle w:val="af6"/>
        <w:jc w:val="both"/>
      </w:pPr>
      <w:r>
        <w:t>4.</w:t>
      </w:r>
      <w:r>
        <w:tab/>
        <w:t xml:space="preserve">„Предприятия партньори“ са всички предприятия, които не се определят като свързани предприятия по смисъла на чл. 3, пар. 3 от Препоръка на Комисията 2003/361/ЕС, и между които съществува следното взаимоотношение: дадено предприятие (предприятие нагоре по веригата) притежава самостоятелно или съвместно с едно или повече свързани предприятия по смисъла на чл. 3, пар. 3 от Препоръка на Комисията 2003/361/ЕС, 25% или повече от капитала или правата на глас в друго предприятие (предприятие надолу по веригата). </w:t>
      </w:r>
    </w:p>
    <w:p w14:paraId="7383EF00" w14:textId="77777777" w:rsidR="00AF260E" w:rsidRDefault="00AF260E" w:rsidP="00AF260E">
      <w:pPr>
        <w:pStyle w:val="af6"/>
        <w:jc w:val="both"/>
      </w:pPr>
      <w:r>
        <w:t>Въпреки това, дадено предприятие може да се определя като самостоятелно и по този начин да няма предприятия партньори, дори ако този праг от 25% е достигнат или надвишен от следните инвеститори, при условие, че тези инвеститори не са свързани по смисъла на чл. 3, пар. 3 нито индивидуално, нито съвместно с въпросното предприятие:</w:t>
      </w:r>
    </w:p>
    <w:p w14:paraId="2774D5FA" w14:textId="77777777" w:rsidR="00AF260E" w:rsidRDefault="00AF260E" w:rsidP="00AF260E">
      <w:pPr>
        <w:pStyle w:val="af6"/>
        <w:jc w:val="both"/>
      </w:pPr>
      <w:r>
        <w:t>а) публични инвестиционни дружества, дружества за рисков капитал, физически лица или групи от физически лица, които упражняват редовна инвестиционна дейност в рисков капитал и които инвестират собствен капитал в дружества, които не са котирани на фондовата борса („бизнес ангели“), при условие, че общата инвестиция на тези „бизнес ангели“ в същото предприятие е под 1 250 000 евро;</w:t>
      </w:r>
    </w:p>
    <w:p w14:paraId="48419EC7" w14:textId="77777777" w:rsidR="00AF260E" w:rsidRDefault="00AF260E" w:rsidP="00AF260E">
      <w:pPr>
        <w:pStyle w:val="af6"/>
        <w:jc w:val="both"/>
      </w:pPr>
      <w:r>
        <w:t>б) университети или изследователски центрове с нестопанска цел;</w:t>
      </w:r>
    </w:p>
    <w:p w14:paraId="187512A9" w14:textId="77777777" w:rsidR="00AF260E" w:rsidRDefault="00AF260E" w:rsidP="00AF260E">
      <w:pPr>
        <w:pStyle w:val="af6"/>
        <w:jc w:val="both"/>
      </w:pPr>
      <w:r>
        <w:t>в) институционални инвеститори, включително фондове за регионално развитие;</w:t>
      </w:r>
    </w:p>
    <w:p w14:paraId="5E59931E" w14:textId="77777777" w:rsidR="00AF260E" w:rsidRDefault="00AF260E" w:rsidP="00AF260E">
      <w:pPr>
        <w:pStyle w:val="1"/>
        <w:jc w:val="both"/>
      </w:pPr>
      <w:r>
        <w:t>г) автономни местни органи с годишен бюджет под 10 млн. евро  и население под 5 000 жители.</w:t>
      </w:r>
    </w:p>
    <w:p w14:paraId="2D6DC8CE" w14:textId="77777777" w:rsidR="00AF260E" w:rsidRPr="008565E6" w:rsidRDefault="00AF260E" w:rsidP="00AF260E">
      <w:pPr>
        <w:pStyle w:val="1"/>
        <w:jc w:val="both"/>
      </w:pPr>
    </w:p>
    <w:p w14:paraId="67BD57AE" w14:textId="77777777" w:rsidR="00AF260E" w:rsidRPr="008565E6" w:rsidRDefault="00AF260E" w:rsidP="00AF260E">
      <w:pPr>
        <w:pStyle w:val="1"/>
        <w:jc w:val="both"/>
      </w:pPr>
      <w:r>
        <w:t>5</w:t>
      </w:r>
      <w:r w:rsidRPr="008565E6">
        <w:t>.</w:t>
      </w:r>
      <w:r w:rsidRPr="008565E6">
        <w:tab/>
        <w:t xml:space="preserve">Съгласно чл. 1 от Регламент (ЕС) № 1407/2013, същият не се прилага към: </w:t>
      </w:r>
    </w:p>
    <w:p w14:paraId="65D9AE09" w14:textId="77777777" w:rsidR="00AF260E" w:rsidRPr="008565E6" w:rsidRDefault="00AF260E" w:rsidP="00AF260E">
      <w:pPr>
        <w:pStyle w:val="1"/>
        <w:jc w:val="both"/>
      </w:pPr>
    </w:p>
    <w:p w14:paraId="6AF68AD3" w14:textId="77777777" w:rsidR="00AF260E" w:rsidRPr="008565E6" w:rsidRDefault="00AF260E" w:rsidP="00AF260E">
      <w:pPr>
        <w:pStyle w:val="1"/>
        <w:jc w:val="both"/>
      </w:pPr>
      <w:r w:rsidRPr="008565E6">
        <w:t>а) помощ, предоставена на предприятия, осъществяващи дейност в отрасъл „рибарство и аквакултури“;</w:t>
      </w:r>
    </w:p>
    <w:p w14:paraId="0F38AEA6" w14:textId="77777777" w:rsidR="00AF260E" w:rsidRPr="008565E6" w:rsidRDefault="00AF260E" w:rsidP="00AF260E">
      <w:pPr>
        <w:pStyle w:val="1"/>
        <w:jc w:val="both"/>
      </w:pPr>
      <w:r w:rsidRPr="008565E6">
        <w:t>б) помощ, предоставена на предприятия, осъществяващи дейност по първично производство на селскостопански продукти, посочени в Приложение І от Договора за функциониране на Европейския съюз (ДФЕС);</w:t>
      </w:r>
    </w:p>
    <w:p w14:paraId="0C90E2A9" w14:textId="77777777" w:rsidR="00AF260E" w:rsidRPr="008565E6" w:rsidRDefault="00AF260E" w:rsidP="00AF260E">
      <w:pPr>
        <w:pStyle w:val="1"/>
        <w:jc w:val="both"/>
      </w:pPr>
      <w:r w:rsidRPr="008565E6">
        <w:t>в) помощ, предоставена на предприятия, осъществяващи дейност по преработка и търговия със селскостопански продукти, посочени в Приложение І от ДФЕС, в следните случаи:</w:t>
      </w:r>
    </w:p>
    <w:p w14:paraId="2D542465" w14:textId="77777777" w:rsidR="00AF260E" w:rsidRPr="008565E6" w:rsidRDefault="00AF260E" w:rsidP="00AF260E">
      <w:pPr>
        <w:pStyle w:val="1"/>
        <w:jc w:val="both"/>
      </w:pPr>
      <w:r w:rsidRPr="008565E6">
        <w:t>- когато размерът на помощта е определен на база на цената или количеството на тези продукти, изкупувани от първичните производителите или предлагани на пазара от съответните предприятия;</w:t>
      </w:r>
    </w:p>
    <w:p w14:paraId="1004F69C" w14:textId="77777777" w:rsidR="00AF260E" w:rsidRPr="008565E6" w:rsidRDefault="00AF260E" w:rsidP="00AF260E">
      <w:pPr>
        <w:pStyle w:val="1"/>
        <w:jc w:val="both"/>
      </w:pPr>
      <w:r w:rsidRPr="008565E6">
        <w:t>- когато помощта е свързана със задължението да бъде прехвърлена частично или изцяло на първичните производители;</w:t>
      </w:r>
    </w:p>
    <w:p w14:paraId="29756FD4" w14:textId="77777777" w:rsidR="00AF260E" w:rsidRPr="008565E6" w:rsidRDefault="00AF260E" w:rsidP="00AF260E">
      <w:pPr>
        <w:pStyle w:val="1"/>
        <w:jc w:val="both"/>
      </w:pPr>
      <w:r w:rsidRPr="008565E6">
        <w:t>г) помощ за дейности, свързани с износ за трети държави или държави членки на ЕС, в частност помощ, пряко свързана с изнасяните количества, със създаването и оперирането на дистрибуторски мрежи или с други текущи разходи, свързани с износа;</w:t>
      </w:r>
    </w:p>
    <w:p w14:paraId="194FD17D" w14:textId="77777777" w:rsidR="00AF260E" w:rsidRPr="008565E6" w:rsidRDefault="00AF260E" w:rsidP="00AF260E">
      <w:pPr>
        <w:pStyle w:val="1"/>
        <w:jc w:val="both"/>
      </w:pPr>
      <w:r w:rsidRPr="008565E6">
        <w:t>д) помощи, подчинени на преференциално използване на национални продукти спрямо вносни такива.</w:t>
      </w:r>
    </w:p>
    <w:p w14:paraId="2624681A" w14:textId="77777777" w:rsidR="00AF260E" w:rsidRPr="008565E6" w:rsidRDefault="00AF260E" w:rsidP="00AF260E">
      <w:pPr>
        <w:pStyle w:val="1"/>
      </w:pPr>
    </w:p>
    <w:p w14:paraId="5DBA700E" w14:textId="77777777" w:rsidR="00AF260E" w:rsidRPr="008565E6" w:rsidRDefault="00AF260E" w:rsidP="00AF260E">
      <w:pPr>
        <w:pStyle w:val="1"/>
        <w:jc w:val="both"/>
      </w:pPr>
      <w:r>
        <w:t>6</w:t>
      </w:r>
      <w:r w:rsidRPr="008565E6">
        <w:t>.</w:t>
      </w:r>
      <w:r w:rsidRPr="008565E6">
        <w:tab/>
        <w:t xml:space="preserve">Съгласно чл. 2, пар. 2 от Регламент (ЕС) № 1407/2013, </w:t>
      </w:r>
      <w:r w:rsidRPr="008565E6">
        <w:rPr>
          <w:b/>
          <w:u w:val="single"/>
        </w:rPr>
        <w:t>„едно и също предприятие“</w:t>
      </w:r>
      <w:r w:rsidRPr="008565E6">
        <w:t xml:space="preserve"> са всички предприятия, които поддържат помежду си поне един вид от следните взаимоотношения:</w:t>
      </w:r>
    </w:p>
    <w:p w14:paraId="5469B548" w14:textId="77777777" w:rsidR="00AF260E" w:rsidRPr="008565E6" w:rsidRDefault="00AF260E" w:rsidP="00AF260E">
      <w:pPr>
        <w:pStyle w:val="1"/>
        <w:jc w:val="both"/>
      </w:pPr>
    </w:p>
    <w:p w14:paraId="765C7015" w14:textId="77777777" w:rsidR="00AF260E" w:rsidRPr="008565E6" w:rsidRDefault="00AF260E" w:rsidP="00AF260E">
      <w:pPr>
        <w:pStyle w:val="1"/>
        <w:jc w:val="both"/>
      </w:pPr>
      <w:r w:rsidRPr="008565E6">
        <w:t>а) дадено предприятие притежава мнозинството от гласовете на акционерите или съдружниците в друго предприятие;</w:t>
      </w:r>
    </w:p>
    <w:p w14:paraId="5344C92B" w14:textId="77777777" w:rsidR="00AF260E" w:rsidRPr="008565E6" w:rsidRDefault="00AF260E" w:rsidP="00AF260E">
      <w:pPr>
        <w:pStyle w:val="1"/>
        <w:jc w:val="both"/>
      </w:pPr>
      <w:r w:rsidRPr="008565E6">
        <w:lastRenderedPageBreak/>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10E653E9" w14:textId="77777777" w:rsidR="00AF260E" w:rsidRPr="008565E6" w:rsidRDefault="00AF260E" w:rsidP="00AF260E">
      <w:pPr>
        <w:pStyle w:val="1"/>
        <w:jc w:val="both"/>
      </w:pPr>
      <w:r w:rsidRPr="008565E6">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6F2DCA96" w14:textId="77777777" w:rsidR="00AF260E" w:rsidRPr="008565E6" w:rsidRDefault="00AF260E" w:rsidP="00AF260E">
      <w:pPr>
        <w:pStyle w:val="1"/>
        <w:jc w:val="both"/>
      </w:pPr>
      <w:r w:rsidRPr="008565E6">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4AC1DE7E" w14:textId="77777777" w:rsidR="00AF260E" w:rsidRPr="008565E6" w:rsidRDefault="00AF260E" w:rsidP="00AF260E">
      <w:pPr>
        <w:pStyle w:val="1"/>
        <w:jc w:val="both"/>
      </w:pPr>
    </w:p>
    <w:p w14:paraId="0A816750" w14:textId="77777777" w:rsidR="00AF260E" w:rsidRPr="008565E6" w:rsidRDefault="00AF260E" w:rsidP="00AF260E">
      <w:pPr>
        <w:pStyle w:val="1"/>
        <w:jc w:val="both"/>
      </w:pPr>
      <w:r w:rsidRPr="008565E6">
        <w:t xml:space="preserve">Предприятия, които поддържат едно от тези взаимоотношения посредством </w:t>
      </w:r>
      <w:r w:rsidRPr="008565E6">
        <w:rPr>
          <w:b/>
          <w:u w:val="single"/>
        </w:rPr>
        <w:t xml:space="preserve">физическо лице или група от действащи съвместно физически лица, </w:t>
      </w:r>
      <w:r w:rsidRPr="008565E6">
        <w:t xml:space="preserve">също се считат за свързани предприятия, ако те упражняват дейността си или част от своята дейност на същия съответен пазар или на </w:t>
      </w:r>
      <w:r>
        <w:t>съседни пазари. За „съседен пазар“ се счита пазарът на продукти или услуги, намиращ се пряко нагоре или надолу по веригата спрямо съответния пазар.</w:t>
      </w:r>
    </w:p>
    <w:p w14:paraId="21650BE1" w14:textId="77777777" w:rsidR="00AF260E" w:rsidRPr="008565E6" w:rsidRDefault="00AF260E" w:rsidP="00AF260E">
      <w:pPr>
        <w:pStyle w:val="1"/>
        <w:jc w:val="both"/>
      </w:pPr>
    </w:p>
    <w:p w14:paraId="3C8589D6" w14:textId="77777777" w:rsidR="00AF260E" w:rsidRPr="008565E6" w:rsidRDefault="00AF260E" w:rsidP="00AF260E">
      <w:pPr>
        <w:pStyle w:val="1"/>
        <w:jc w:val="both"/>
      </w:pPr>
      <w:r>
        <w:t>7</w:t>
      </w:r>
      <w:r w:rsidRPr="008565E6">
        <w:t>.</w:t>
      </w:r>
      <w:r w:rsidRPr="008565E6">
        <w:tab/>
        <w:t>Съгласно чл. 5, пар. 1 от Регламент (ЕС) № 1407/2013, минималната помощ, предоставена съгласно същия, може да се кумулира с минимална помощ за дейности по услуги от общ икономически интерес, предоставена съгласно Регламент (ЕС) № 360/2012 до тавана, установен в посочения регламент. Тя може да се кумулира и с минимална помощ, предоставяна съгласно други регламенти за помощ de minimis, до съответния таван, определен в чл. 3, пар. 2 от Регламент (ЕС) № 1407/2013.</w:t>
      </w:r>
    </w:p>
    <w:p w14:paraId="6A059B13" w14:textId="77777777" w:rsidR="00AF260E" w:rsidRPr="008565E6" w:rsidRDefault="00AF260E" w:rsidP="00AF260E">
      <w:pPr>
        <w:pStyle w:val="1"/>
        <w:jc w:val="both"/>
      </w:pPr>
    </w:p>
    <w:p w14:paraId="741B1AEA" w14:textId="77777777" w:rsidR="00AF260E" w:rsidRPr="008565E6" w:rsidRDefault="00AF260E" w:rsidP="00AF260E">
      <w:pPr>
        <w:pStyle w:val="1"/>
        <w:jc w:val="both"/>
      </w:pPr>
      <w:r>
        <w:t>8</w:t>
      </w:r>
      <w:r w:rsidRPr="008565E6">
        <w:t>.</w:t>
      </w:r>
      <w:r w:rsidRPr="008565E6">
        <w:tab/>
        <w:t>Съгласно чл. 5, пар. 2 от Регламент (ЕС) № 1407/2013, помощта de minimis може да се кумулира с държавна помощ, отпусната за същите допустими разходи или с държавна помощ за същата мярка за финансиране на риска, ако с това не се надвишава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ЕК. Ако помощта de minimis не е предоставена за конкретни допустими разходи или не може да бъде свързана с такива, то тя може да се кумулира с държавна помощ независимо от интензитетите.</w:t>
      </w:r>
    </w:p>
    <w:p w14:paraId="4EE47C3E" w14:textId="77777777" w:rsidR="00AF260E" w:rsidRPr="008565E6" w:rsidRDefault="00AF260E" w:rsidP="00AF260E">
      <w:pPr>
        <w:pStyle w:val="1"/>
        <w:jc w:val="both"/>
      </w:pPr>
    </w:p>
    <w:p w14:paraId="2E7F2C51" w14:textId="77777777" w:rsidR="00AF260E" w:rsidRPr="008565E6" w:rsidRDefault="00AF260E" w:rsidP="00AF260E">
      <w:pPr>
        <w:pStyle w:val="1"/>
        <w:jc w:val="both"/>
      </w:pPr>
      <w:r>
        <w:t>9</w:t>
      </w:r>
      <w:r w:rsidRPr="008565E6">
        <w:t xml:space="preserve">. </w:t>
      </w:r>
      <w:r w:rsidRPr="008565E6">
        <w:tab/>
        <w:t xml:space="preserve">Определения при </w:t>
      </w:r>
      <w:r w:rsidRPr="008565E6">
        <w:rPr>
          <w:b/>
        </w:rPr>
        <w:t>преобразуване на предприятие</w:t>
      </w:r>
      <w:r w:rsidRPr="008565E6">
        <w:t>:</w:t>
      </w:r>
    </w:p>
    <w:p w14:paraId="5FD3F870" w14:textId="77777777" w:rsidR="00AF260E" w:rsidRPr="008565E6" w:rsidRDefault="00AF260E" w:rsidP="00AF260E">
      <w:pPr>
        <w:pStyle w:val="m"/>
        <w:rPr>
          <w:rFonts w:ascii="Verdana" w:hAnsi="Verdana"/>
        </w:rPr>
      </w:pPr>
      <w:bookmarkStart w:id="1" w:name="to_paragraph_id3712857"/>
      <w:bookmarkEnd w:id="1"/>
    </w:p>
    <w:p w14:paraId="61EED8CC" w14:textId="77777777" w:rsidR="00AF260E" w:rsidRPr="008565E6" w:rsidRDefault="00AF260E" w:rsidP="00AF260E">
      <w:pPr>
        <w:pStyle w:val="m"/>
        <w:numPr>
          <w:ilvl w:val="0"/>
          <w:numId w:val="17"/>
        </w:numPr>
        <w:rPr>
          <w:rFonts w:ascii="Calibri" w:hAnsi="Calibri"/>
          <w:sz w:val="22"/>
          <w:szCs w:val="22"/>
        </w:rPr>
      </w:pPr>
      <w:r w:rsidRPr="008565E6">
        <w:rPr>
          <w:rFonts w:ascii="Calibri" w:hAnsi="Calibri"/>
          <w:b/>
          <w:sz w:val="22"/>
          <w:szCs w:val="22"/>
          <w:u w:val="single"/>
        </w:rPr>
        <w:t>Вливане</w:t>
      </w:r>
      <w:r w:rsidRPr="008565E6">
        <w:rPr>
          <w:rFonts w:ascii="Calibri" w:hAnsi="Calibri"/>
          <w:sz w:val="22"/>
          <w:szCs w:val="22"/>
        </w:rPr>
        <w:t xml:space="preserve"> - цялото имущество на едно или повече търговски дружества (преобразуващи се дружества) преминава към едно съществуващо дружество (приемащо дружество), което става техен правоприемник.</w:t>
      </w:r>
      <w:bookmarkStart w:id="2" w:name="to_paragraph_id3711733"/>
      <w:bookmarkEnd w:id="2"/>
    </w:p>
    <w:p w14:paraId="22FFEA78" w14:textId="77777777" w:rsidR="00AF260E" w:rsidRPr="008565E6" w:rsidRDefault="00AF260E" w:rsidP="00AF260E">
      <w:pPr>
        <w:pStyle w:val="m"/>
        <w:numPr>
          <w:ilvl w:val="0"/>
          <w:numId w:val="17"/>
        </w:numPr>
        <w:rPr>
          <w:rFonts w:ascii="Calibri" w:hAnsi="Calibri"/>
          <w:sz w:val="22"/>
          <w:szCs w:val="22"/>
        </w:rPr>
      </w:pPr>
      <w:r w:rsidRPr="008565E6">
        <w:rPr>
          <w:rFonts w:ascii="Calibri" w:hAnsi="Calibri"/>
          <w:b/>
          <w:sz w:val="22"/>
          <w:szCs w:val="22"/>
          <w:u w:val="single"/>
        </w:rPr>
        <w:t>Сливане</w:t>
      </w:r>
      <w:r w:rsidRPr="008565E6">
        <w:rPr>
          <w:rFonts w:ascii="Calibri" w:hAnsi="Calibri"/>
          <w:sz w:val="22"/>
          <w:szCs w:val="22"/>
        </w:rPr>
        <w:t xml:space="preserve"> - цялото имущество на две или повече търговски дружества (преобразуващи се дружества) преминава към едно новоучредено дружество, което става техен правоприемник.</w:t>
      </w:r>
      <w:bookmarkStart w:id="3" w:name="to_paragraph_id3711735"/>
      <w:bookmarkEnd w:id="3"/>
    </w:p>
    <w:p w14:paraId="4ED2C7B2" w14:textId="77777777" w:rsidR="00AF260E" w:rsidRPr="008565E6" w:rsidRDefault="00AF260E" w:rsidP="00AF260E">
      <w:pPr>
        <w:pStyle w:val="m"/>
        <w:numPr>
          <w:ilvl w:val="0"/>
          <w:numId w:val="17"/>
        </w:numPr>
        <w:rPr>
          <w:rFonts w:ascii="Calibri" w:hAnsi="Calibri"/>
          <w:sz w:val="22"/>
          <w:szCs w:val="22"/>
        </w:rPr>
      </w:pPr>
      <w:r w:rsidRPr="008565E6">
        <w:rPr>
          <w:rFonts w:ascii="Calibri" w:hAnsi="Calibri"/>
          <w:b/>
          <w:sz w:val="22"/>
          <w:szCs w:val="22"/>
          <w:u w:val="single"/>
        </w:rPr>
        <w:t>Разделяне</w:t>
      </w:r>
      <w:r w:rsidRPr="008565E6">
        <w:rPr>
          <w:rFonts w:ascii="Calibri" w:hAnsi="Calibri"/>
          <w:sz w:val="22"/>
          <w:szCs w:val="22"/>
        </w:rPr>
        <w:t xml:space="preserve"> - цялото имущество на едно търговско дружество (преобразуващо се дружество) преминава към две или повече дружества, които стават негови правоприемници за съответна част.</w:t>
      </w:r>
      <w:bookmarkStart w:id="4" w:name="to_paragraph_id3711737"/>
      <w:bookmarkEnd w:id="4"/>
    </w:p>
    <w:p w14:paraId="0743EA29" w14:textId="77777777" w:rsidR="00AF260E" w:rsidRPr="008565E6" w:rsidRDefault="00AF260E" w:rsidP="00AF260E">
      <w:pPr>
        <w:pStyle w:val="m"/>
        <w:numPr>
          <w:ilvl w:val="0"/>
          <w:numId w:val="17"/>
        </w:numPr>
        <w:rPr>
          <w:rFonts w:ascii="Calibri" w:hAnsi="Calibri"/>
          <w:sz w:val="22"/>
          <w:szCs w:val="22"/>
        </w:rPr>
      </w:pPr>
      <w:r w:rsidRPr="008565E6">
        <w:rPr>
          <w:rFonts w:ascii="Calibri" w:hAnsi="Calibri"/>
          <w:b/>
          <w:sz w:val="22"/>
          <w:szCs w:val="22"/>
          <w:u w:val="single"/>
        </w:rPr>
        <w:t xml:space="preserve">Отделяне </w:t>
      </w:r>
      <w:r w:rsidRPr="008565E6">
        <w:rPr>
          <w:rFonts w:ascii="Calibri" w:hAnsi="Calibri"/>
          <w:sz w:val="22"/>
          <w:szCs w:val="22"/>
        </w:rPr>
        <w:t>- част от имуществото на едно търговско дружество (преобразуващо се дружество) преминава към едно или няколко дружества, които стават негови правоприемници за тази част от имуществото.</w:t>
      </w:r>
      <w:bookmarkStart w:id="5" w:name="to_paragraph_id3711739"/>
      <w:bookmarkEnd w:id="5"/>
    </w:p>
    <w:p w14:paraId="537AC8FC" w14:textId="77777777" w:rsidR="00AF260E" w:rsidRPr="008565E6" w:rsidRDefault="00AF260E" w:rsidP="00AF260E">
      <w:pPr>
        <w:pStyle w:val="m"/>
        <w:numPr>
          <w:ilvl w:val="0"/>
          <w:numId w:val="17"/>
        </w:numPr>
        <w:rPr>
          <w:rFonts w:ascii="Calibri" w:hAnsi="Calibri"/>
          <w:sz w:val="22"/>
          <w:szCs w:val="22"/>
        </w:rPr>
      </w:pPr>
      <w:r w:rsidRPr="008565E6">
        <w:rPr>
          <w:rFonts w:ascii="Calibri" w:hAnsi="Calibri"/>
          <w:b/>
          <w:sz w:val="22"/>
          <w:szCs w:val="22"/>
          <w:u w:val="single"/>
        </w:rPr>
        <w:lastRenderedPageBreak/>
        <w:t>Отделяне на еднолично търговско дружество</w:t>
      </w:r>
      <w:r w:rsidRPr="008565E6">
        <w:rPr>
          <w:rFonts w:ascii="Calibri" w:hAnsi="Calibri"/>
          <w:sz w:val="22"/>
          <w:szCs w:val="22"/>
        </w:rPr>
        <w:t xml:space="preserve"> - част от имуществото на едно търговско дружество (преобразуващо се дружество) преминава върху едно или повече еднолични дружества с ограничена отговорност и/или еднолични акционерни дружества (новоучредени дружества), при което преобразуващото се дружество става едноличен собственик на капитала им.</w:t>
      </w:r>
    </w:p>
    <w:p w14:paraId="287D5E30" w14:textId="77777777" w:rsidR="00AF260E" w:rsidRPr="008565E6" w:rsidRDefault="00AF260E" w:rsidP="00AF260E">
      <w:pPr>
        <w:pStyle w:val="1"/>
        <w:jc w:val="both"/>
      </w:pPr>
    </w:p>
    <w:p w14:paraId="0C9839A9" w14:textId="5D7B1318" w:rsidR="00827227" w:rsidRDefault="00827227" w:rsidP="00827227">
      <w:pPr>
        <w:rPr>
          <w:rFonts w:ascii="Times New Roman" w:eastAsia="Times New Roman" w:hAnsi="Times New Roman" w:cs="Times New Roman"/>
          <w:sz w:val="24"/>
          <w:szCs w:val="24"/>
          <w:lang w:eastAsia="fr-FR"/>
        </w:rPr>
      </w:pPr>
    </w:p>
    <w:p w14:paraId="1C05A07C" w14:textId="77777777" w:rsidR="00734C9C" w:rsidRPr="00643D61" w:rsidRDefault="00734C9C" w:rsidP="00734C9C">
      <w:pPr>
        <w:spacing w:after="0" w:line="240" w:lineRule="auto"/>
        <w:jc w:val="both"/>
        <w:rPr>
          <w:rFonts w:ascii="Times New Roman" w:eastAsia="Times New Roman" w:hAnsi="Times New Roman" w:cs="Times New Roman"/>
          <w:sz w:val="24"/>
          <w:szCs w:val="24"/>
          <w:lang w:val="en-US"/>
        </w:rPr>
        <w:sectPr w:rsidR="00734C9C" w:rsidRPr="00643D61" w:rsidSect="00382B35">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993" w:bottom="1417" w:left="993" w:header="142" w:footer="686" w:gutter="0"/>
          <w:cols w:space="708"/>
          <w:titlePg/>
          <w:docGrid w:linePitch="360"/>
        </w:sectPr>
      </w:pPr>
    </w:p>
    <w:p w14:paraId="4F4488B5" w14:textId="406426E5" w:rsidR="00734C9C" w:rsidRPr="00643D61" w:rsidRDefault="00734C9C" w:rsidP="00734C9C">
      <w:pPr>
        <w:spacing w:before="60" w:after="60" w:line="240" w:lineRule="auto"/>
        <w:rPr>
          <w:rFonts w:ascii="Times New Roman" w:eastAsia="Times New Roman" w:hAnsi="Times New Roman" w:cs="Times New Roman"/>
          <w:b/>
          <w:sz w:val="24"/>
          <w:szCs w:val="24"/>
          <w:lang w:val="en-US" w:eastAsia="fr-FR"/>
        </w:rPr>
        <w:sectPr w:rsidR="00734C9C" w:rsidRPr="00643D61" w:rsidSect="00AF260E">
          <w:pgSz w:w="11906" w:h="16838"/>
          <w:pgMar w:top="993" w:right="1417" w:bottom="1417" w:left="1417" w:header="708" w:footer="708" w:gutter="0"/>
          <w:cols w:num="2" w:space="708"/>
          <w:docGrid w:linePitch="360"/>
        </w:sectPr>
      </w:pPr>
      <w:r>
        <w:rPr>
          <w:rFonts w:ascii="Times New Roman" w:eastAsia="Times New Roman" w:hAnsi="Times New Roman" w:cs="Times New Roman"/>
          <w:b/>
          <w:sz w:val="24"/>
          <w:szCs w:val="24"/>
          <w:lang w:eastAsia="fr-FR"/>
        </w:rPr>
        <w:lastRenderedPageBreak/>
        <w:tab/>
      </w:r>
    </w:p>
    <w:p w14:paraId="145B30DC" w14:textId="2098982D" w:rsidR="00B94C19" w:rsidRPr="00643D61" w:rsidRDefault="00B94C19" w:rsidP="00643D61">
      <w:pPr>
        <w:spacing w:before="60" w:after="60" w:line="240" w:lineRule="auto"/>
        <w:rPr>
          <w:rFonts w:ascii="Times New Roman" w:eastAsia="Times New Roman" w:hAnsi="Times New Roman" w:cs="Times New Roman"/>
          <w:b/>
          <w:sz w:val="24"/>
          <w:szCs w:val="24"/>
          <w:lang w:val="en-US" w:eastAsia="fr-FR"/>
        </w:rPr>
      </w:pPr>
    </w:p>
    <w:p w14:paraId="033D148C" w14:textId="77777777" w:rsidR="00B94C19" w:rsidRDefault="00B94C19" w:rsidP="00B94C19">
      <w:pPr>
        <w:spacing w:after="0" w:line="240" w:lineRule="auto"/>
        <w:jc w:val="both"/>
        <w:rPr>
          <w:rFonts w:ascii="Times New Roman" w:eastAsia="Times New Roman" w:hAnsi="Times New Roman" w:cs="Times New Roman"/>
          <w:sz w:val="24"/>
          <w:szCs w:val="24"/>
          <w:lang w:val="en-US"/>
        </w:rPr>
      </w:pPr>
    </w:p>
    <w:p w14:paraId="594A037E" w14:textId="77777777"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5"/>
          <w:footerReference w:type="default" r:id="rId16"/>
          <w:type w:val="continuous"/>
          <w:pgSz w:w="11906" w:h="16838"/>
          <w:pgMar w:top="993" w:right="1417" w:bottom="993" w:left="1417" w:header="142" w:footer="686" w:gutter="0"/>
          <w:cols w:space="708"/>
          <w:docGrid w:linePitch="360"/>
        </w:sectPr>
      </w:pPr>
    </w:p>
    <w:p w14:paraId="0774E14E" w14:textId="77777777" w:rsidR="00734C9C" w:rsidRPr="00734C9C" w:rsidRDefault="00734C9C" w:rsidP="00B94C19">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lastRenderedPageBreak/>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A295B9" w14:textId="77777777" w:rsidR="00993540" w:rsidRDefault="00993540" w:rsidP="0056023B">
      <w:pPr>
        <w:spacing w:after="0" w:line="240" w:lineRule="auto"/>
      </w:pPr>
      <w:r>
        <w:separator/>
      </w:r>
    </w:p>
  </w:endnote>
  <w:endnote w:type="continuationSeparator" w:id="0">
    <w:p w14:paraId="607F7F71" w14:textId="77777777" w:rsidR="00993540" w:rsidRDefault="00993540"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Gisha">
    <w:panose1 w:val="020B0502040204020203"/>
    <w:charset w:val="00"/>
    <w:family w:val="swiss"/>
    <w:pitch w:val="variable"/>
    <w:sig w:usb0="80000807" w:usb1="40000042" w:usb2="00000000" w:usb3="00000000" w:csb0="0000002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E43D9" w14:textId="77777777" w:rsidR="00B96DAD" w:rsidRDefault="00B96DAD">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9520308"/>
      <w:docPartObj>
        <w:docPartGallery w:val="Page Numbers (Bottom of Page)"/>
        <w:docPartUnique/>
      </w:docPartObj>
    </w:sdtPr>
    <w:sdtEndPr>
      <w:rPr>
        <w:noProof/>
      </w:rPr>
    </w:sdtEndPr>
    <w:sdtContent>
      <w:p w14:paraId="2548DFA8" w14:textId="2EE58651" w:rsidR="00C22B9C" w:rsidRDefault="00C22B9C" w:rsidP="00B94C19">
        <w:pPr>
          <w:pStyle w:val="af4"/>
          <w:jc w:val="right"/>
        </w:pPr>
        <w:r>
          <w:fldChar w:fldCharType="begin"/>
        </w:r>
        <w:r>
          <w:instrText xml:space="preserve"> PAGE   \* MERGEFORMAT </w:instrText>
        </w:r>
        <w:r>
          <w:fldChar w:fldCharType="separate"/>
        </w:r>
        <w:r w:rsidR="00B96DAD">
          <w:rPr>
            <w:noProof/>
          </w:rPr>
          <w:t>14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EBD92" w14:textId="77777777" w:rsidR="00B96DAD" w:rsidRDefault="00B96DAD">
    <w:pPr>
      <w:pStyle w:val="af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412531"/>
      <w:docPartObj>
        <w:docPartGallery w:val="Page Numbers (Bottom of Page)"/>
        <w:docPartUnique/>
      </w:docPartObj>
    </w:sdtPr>
    <w:sdtEndPr>
      <w:rPr>
        <w:noProof/>
      </w:rPr>
    </w:sdtEndPr>
    <w:sdtContent>
      <w:p w14:paraId="0705AFC8" w14:textId="51C402A8" w:rsidR="00C22B9C" w:rsidRDefault="00C22B9C" w:rsidP="00B94C19">
        <w:pPr>
          <w:pStyle w:val="af4"/>
          <w:jc w:val="right"/>
        </w:pPr>
        <w:r>
          <w:fldChar w:fldCharType="begin"/>
        </w:r>
        <w:r>
          <w:instrText xml:space="preserve"> PAGE   \* MERGEFORMAT </w:instrText>
        </w:r>
        <w:r>
          <w:fldChar w:fldCharType="separate"/>
        </w:r>
        <w:r>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6D4ED7" w14:textId="77777777" w:rsidR="00993540" w:rsidRDefault="00993540" w:rsidP="0056023B">
      <w:pPr>
        <w:spacing w:after="0" w:line="240" w:lineRule="auto"/>
      </w:pPr>
      <w:r>
        <w:separator/>
      </w:r>
    </w:p>
  </w:footnote>
  <w:footnote w:type="continuationSeparator" w:id="0">
    <w:p w14:paraId="3ADAD378" w14:textId="77777777" w:rsidR="00993540" w:rsidRDefault="00993540" w:rsidP="0056023B">
      <w:pPr>
        <w:spacing w:after="0" w:line="240" w:lineRule="auto"/>
      </w:pPr>
      <w:r>
        <w:continuationSeparator/>
      </w:r>
    </w:p>
  </w:footnote>
  <w:footnote w:id="1">
    <w:p w14:paraId="6C932DD4" w14:textId="77777777" w:rsidR="00C22B9C" w:rsidRPr="00257750" w:rsidRDefault="00C22B9C" w:rsidP="00AF260E">
      <w:pPr>
        <w:pStyle w:val="af"/>
        <w:jc w:val="both"/>
        <w:rPr>
          <w:rFonts w:ascii="Cambria" w:hAnsi="Cambria"/>
          <w:sz w:val="18"/>
          <w:szCs w:val="18"/>
        </w:rPr>
      </w:pPr>
      <w:r w:rsidRPr="00E8625C">
        <w:rPr>
          <w:rStyle w:val="af1"/>
          <w:rFonts w:ascii="Cambria" w:hAnsi="Cambria"/>
          <w:sz w:val="18"/>
          <w:szCs w:val="18"/>
        </w:rPr>
        <w:footnoteRef/>
      </w:r>
      <w:r w:rsidRPr="00E8625C">
        <w:rPr>
          <w:rFonts w:ascii="Cambria" w:hAnsi="Cambria"/>
          <w:sz w:val="18"/>
          <w:szCs w:val="18"/>
        </w:rPr>
        <w:t xml:space="preserve"> Настоящата Декларация е разработена за целите на Регламент (ЕС) № 1407/2013 на Комисията от 18 декември 2013 г. относно прилагането на членове 107 и 108 от Договора за функционирането на Европейския съюз към помощта </w:t>
      </w:r>
      <w:r w:rsidRPr="00E8625C">
        <w:rPr>
          <w:rFonts w:ascii="Cambria" w:hAnsi="Cambria"/>
          <w:sz w:val="18"/>
          <w:szCs w:val="18"/>
          <w:lang w:val="en-US"/>
        </w:rPr>
        <w:t>de</w:t>
      </w:r>
      <w:r w:rsidRPr="00E8625C">
        <w:rPr>
          <w:rFonts w:ascii="Cambria" w:hAnsi="Cambria"/>
          <w:sz w:val="18"/>
          <w:szCs w:val="18"/>
          <w:lang w:val="ru-RU"/>
        </w:rPr>
        <w:t xml:space="preserve"> </w:t>
      </w:r>
      <w:r w:rsidRPr="00E8625C">
        <w:rPr>
          <w:rFonts w:ascii="Cambria" w:hAnsi="Cambria"/>
          <w:sz w:val="18"/>
          <w:szCs w:val="18"/>
          <w:lang w:val="en-US"/>
        </w:rPr>
        <w:t>minimis</w:t>
      </w:r>
      <w:r w:rsidRPr="00E8625C">
        <w:rPr>
          <w:rFonts w:ascii="Cambria" w:hAnsi="Cambria"/>
          <w:sz w:val="18"/>
          <w:szCs w:val="18"/>
        </w:rPr>
        <w:t xml:space="preserve"> (О</w:t>
      </w:r>
      <w:r w:rsidRPr="00E8625C">
        <w:rPr>
          <w:rFonts w:ascii="Cambria" w:hAnsi="Cambria"/>
          <w:sz w:val="18"/>
          <w:szCs w:val="18"/>
          <w:lang w:val="en-US"/>
        </w:rPr>
        <w:t>B</w:t>
      </w:r>
      <w:r w:rsidRPr="00E8625C">
        <w:rPr>
          <w:rFonts w:ascii="Cambria" w:hAnsi="Cambria"/>
          <w:sz w:val="18"/>
          <w:szCs w:val="18"/>
        </w:rPr>
        <w:t>, L 352</w:t>
      </w:r>
      <w:r w:rsidRPr="00E8625C">
        <w:rPr>
          <w:rFonts w:ascii="Cambria" w:hAnsi="Cambria"/>
          <w:sz w:val="18"/>
          <w:szCs w:val="18"/>
          <w:lang w:val="ru-RU"/>
        </w:rPr>
        <w:t>/1</w:t>
      </w:r>
      <w:r w:rsidRPr="00E8625C">
        <w:rPr>
          <w:rFonts w:ascii="Cambria" w:hAnsi="Cambria"/>
          <w:sz w:val="18"/>
          <w:szCs w:val="18"/>
        </w:rPr>
        <w:t xml:space="preserve"> от 24.12.2013 г.)</w:t>
      </w:r>
      <w:r>
        <w:rPr>
          <w:rFonts w:ascii="Cambria" w:hAnsi="Cambria"/>
          <w:sz w:val="18"/>
          <w:szCs w:val="18"/>
        </w:rPr>
        <w:t>, като същата може да бъде адаптирана към изискванията на всеки друг регламент за минимална помощ.</w:t>
      </w:r>
    </w:p>
  </w:footnote>
  <w:footnote w:id="2">
    <w:p w14:paraId="65520869" w14:textId="44FBE250" w:rsidR="00C22B9C" w:rsidRPr="00CE3743" w:rsidRDefault="00C22B9C" w:rsidP="00AF260E">
      <w:pPr>
        <w:pStyle w:val="a4"/>
        <w:spacing w:after="120"/>
        <w:rPr>
          <w:rFonts w:ascii="Cambria" w:eastAsia="Calibri" w:hAnsi="Cambria"/>
          <w:sz w:val="18"/>
          <w:szCs w:val="18"/>
          <w:lang w:eastAsia="en-US"/>
        </w:rPr>
      </w:pPr>
      <w:r>
        <w:rPr>
          <w:rStyle w:val="af1"/>
        </w:rPr>
        <w:footnoteRef/>
      </w:r>
      <w:r>
        <w:t xml:space="preserve"> </w:t>
      </w:r>
      <w:r w:rsidRPr="00CE3743">
        <w:rPr>
          <w:rFonts w:ascii="Cambria" w:hAnsi="Cambria"/>
          <w:sz w:val="18"/>
          <w:szCs w:val="18"/>
        </w:rPr>
        <w:t>Към момента на кандидатстване декларацията се попълва и подписва от поне едно от лицата с право да представлява кандидата/партньора. Преди подписване на административен договор актуалната декларация за минимални и държавни помощи се п</w:t>
      </w:r>
      <w:r w:rsidRPr="00CE3743">
        <w:rPr>
          <w:rFonts w:ascii="Cambria" w:eastAsia="Calibri" w:hAnsi="Cambria"/>
          <w:sz w:val="18"/>
          <w:szCs w:val="18"/>
          <w:lang w:eastAsia="en-US"/>
        </w:rPr>
        <w:t xml:space="preserve">опълва и се подписва от </w:t>
      </w:r>
      <w:r w:rsidRPr="00CE3743">
        <w:rPr>
          <w:rFonts w:ascii="Cambria" w:eastAsia="Calibri" w:hAnsi="Cambria"/>
          <w:b/>
          <w:sz w:val="18"/>
          <w:szCs w:val="18"/>
          <w:lang w:eastAsia="en-US"/>
        </w:rPr>
        <w:t>всички</w:t>
      </w:r>
      <w:r w:rsidRPr="00CE3743">
        <w:rPr>
          <w:rFonts w:ascii="Cambria" w:eastAsia="Calibri" w:hAnsi="Cambria"/>
          <w:sz w:val="18"/>
          <w:szCs w:val="18"/>
          <w:lang w:eastAsia="en-US"/>
        </w:rPr>
        <w:t xml:space="preserve"> лица, които са овластени да представляват кандидата/</w:t>
      </w:r>
      <w:r w:rsidRPr="00934F37">
        <w:rPr>
          <w:rFonts w:ascii="Cambria" w:eastAsia="Calibri" w:hAnsi="Cambria"/>
          <w:sz w:val="18"/>
          <w:szCs w:val="18"/>
          <w:lang w:eastAsia="en-US"/>
        </w:rPr>
        <w:t>партньора</w:t>
      </w:r>
      <w:r w:rsidRPr="00CE3743">
        <w:rPr>
          <w:rFonts w:ascii="Cambria" w:eastAsia="Calibri" w:hAnsi="Cambria"/>
          <w:sz w:val="18"/>
          <w:szCs w:val="18"/>
          <w:lang w:eastAsia="en-US"/>
        </w:rPr>
        <w:t>, независимо дали г</w:t>
      </w:r>
      <w:r w:rsidRPr="00CE3743">
        <w:rPr>
          <w:rFonts w:ascii="Cambria" w:eastAsia="Calibri" w:hAnsi="Cambria"/>
          <w:sz w:val="18"/>
          <w:szCs w:val="18"/>
          <w:lang w:val="en-US" w:eastAsia="en-US"/>
        </w:rPr>
        <w:t>o</w:t>
      </w:r>
      <w:r w:rsidRPr="00CE3743">
        <w:rPr>
          <w:rFonts w:ascii="Cambria" w:eastAsia="Calibri" w:hAnsi="Cambria"/>
          <w:sz w:val="18"/>
          <w:szCs w:val="18"/>
          <w:lang w:eastAsia="en-US"/>
        </w:rPr>
        <w:t xml:space="preserve"> представляват заедно и/или поотделно и са вписани в </w:t>
      </w:r>
      <w:r w:rsidR="0006764B">
        <w:rPr>
          <w:rFonts w:ascii="Cambria" w:eastAsia="Calibri" w:hAnsi="Cambria"/>
          <w:sz w:val="18"/>
          <w:szCs w:val="18"/>
          <w:lang w:eastAsia="en-US"/>
        </w:rPr>
        <w:t>ТРРЮЛНЦ</w:t>
      </w:r>
      <w:r w:rsidRPr="00CE3743">
        <w:rPr>
          <w:rFonts w:ascii="Cambria" w:eastAsia="Calibri" w:hAnsi="Cambria"/>
          <w:sz w:val="18"/>
          <w:szCs w:val="18"/>
          <w:lang w:eastAsia="en-US"/>
        </w:rPr>
        <w:t>, или са определени като такива в учредителен акт, когато тези обстоятелства не подлежат на вписване.</w:t>
      </w:r>
    </w:p>
    <w:p w14:paraId="1719A1A7" w14:textId="77777777" w:rsidR="00C22B9C" w:rsidRPr="004A658A" w:rsidRDefault="00C22B9C" w:rsidP="00AF260E">
      <w:pPr>
        <w:pStyle w:val="af"/>
      </w:pPr>
      <w:r>
        <w:t xml:space="preserve">. </w:t>
      </w:r>
    </w:p>
  </w:footnote>
  <w:footnote w:id="3">
    <w:p w14:paraId="4D5B40A9" w14:textId="77777777" w:rsidR="00C22B9C" w:rsidRPr="002411ED" w:rsidRDefault="00C22B9C" w:rsidP="00AF260E">
      <w:pPr>
        <w:pStyle w:val="af"/>
        <w:spacing w:after="120"/>
        <w:jc w:val="both"/>
        <w:rPr>
          <w:rFonts w:ascii="Cambria" w:hAnsi="Cambria"/>
          <w:sz w:val="18"/>
          <w:szCs w:val="18"/>
        </w:rPr>
      </w:pPr>
      <w:r w:rsidRPr="00E8625C">
        <w:rPr>
          <w:rStyle w:val="af1"/>
          <w:rFonts w:ascii="Cambria" w:hAnsi="Cambria"/>
          <w:sz w:val="18"/>
          <w:szCs w:val="18"/>
        </w:rPr>
        <w:footnoteRef/>
      </w:r>
      <w:r w:rsidRPr="00E8625C">
        <w:rPr>
          <w:rFonts w:ascii="Cambria" w:hAnsi="Cambria"/>
          <w:sz w:val="18"/>
          <w:szCs w:val="18"/>
        </w:rPr>
        <w:t xml:space="preserve"> Икономическата дейност се изразява в предлагане на стоки и/или услуги на определен пазар. Режимът в областта на държавните помощи се прилага спрямо всички субекти, извършващи икономическа дейност, без значение на правната им форма, начина на регистрация и финансирането им. В този смисъл, тези субекти са „предприятие“ за целите на законодателството по държавните помощи.</w:t>
      </w:r>
    </w:p>
  </w:footnote>
  <w:footnote w:id="4">
    <w:p w14:paraId="40CC67B0" w14:textId="77777777" w:rsidR="00C22B9C" w:rsidRPr="001D32D8" w:rsidRDefault="00C22B9C" w:rsidP="00AF260E">
      <w:pPr>
        <w:pStyle w:val="af"/>
        <w:rPr>
          <w:rStyle w:val="af1"/>
          <w:rFonts w:ascii="Cambria" w:hAnsi="Cambria"/>
          <w:sz w:val="18"/>
          <w:szCs w:val="18"/>
        </w:rPr>
      </w:pPr>
      <w:r w:rsidRPr="001D32D8">
        <w:rPr>
          <w:rStyle w:val="af1"/>
          <w:rFonts w:ascii="Cambria" w:hAnsi="Cambria"/>
          <w:sz w:val="18"/>
          <w:szCs w:val="18"/>
        </w:rPr>
        <w:footnoteRef/>
      </w:r>
      <w:r w:rsidRPr="001D32D8">
        <w:rPr>
          <w:rStyle w:val="af1"/>
          <w:rFonts w:ascii="Cambria" w:hAnsi="Cambria"/>
          <w:sz w:val="18"/>
          <w:szCs w:val="18"/>
        </w:rPr>
        <w:t xml:space="preserve"> </w:t>
      </w:r>
      <w:r w:rsidRPr="001D32D8">
        <w:rPr>
          <w:rFonts w:ascii="Cambria" w:hAnsi="Cambria"/>
          <w:sz w:val="18"/>
          <w:szCs w:val="18"/>
        </w:rPr>
        <w:t>Година „Х-1” е годината, предхождаща текущата година - година „Х”.</w:t>
      </w:r>
    </w:p>
  </w:footnote>
  <w:footnote w:id="5">
    <w:p w14:paraId="7CB2B209" w14:textId="77777777" w:rsidR="00C22B9C" w:rsidRPr="001D32D8" w:rsidRDefault="00C22B9C" w:rsidP="00AF260E">
      <w:pPr>
        <w:pStyle w:val="af"/>
        <w:rPr>
          <w:rFonts w:ascii="Cambria" w:hAnsi="Cambria"/>
          <w:sz w:val="18"/>
          <w:szCs w:val="18"/>
          <w:lang w:val="ru-RU"/>
        </w:rPr>
      </w:pPr>
      <w:r w:rsidRPr="001D32D8">
        <w:rPr>
          <w:rStyle w:val="af1"/>
          <w:rFonts w:ascii="Cambria" w:hAnsi="Cambria"/>
          <w:sz w:val="18"/>
          <w:szCs w:val="18"/>
        </w:rPr>
        <w:footnoteRef/>
      </w:r>
      <w:r w:rsidRPr="001D32D8">
        <w:rPr>
          <w:rFonts w:ascii="Cambria" w:hAnsi="Cambria"/>
          <w:sz w:val="18"/>
          <w:szCs w:val="18"/>
        </w:rPr>
        <w:t xml:space="preserve"> Помощи, получени на територията на друга държава членка на Европейския съюз не са обект на настоящата Декларация.</w:t>
      </w:r>
    </w:p>
  </w:footnote>
  <w:footnote w:id="6">
    <w:p w14:paraId="6E650112" w14:textId="77777777" w:rsidR="00C22B9C" w:rsidRDefault="00C22B9C" w:rsidP="00AF260E"/>
  </w:footnote>
  <w:footnote w:id="7">
    <w:p w14:paraId="33E70ED8" w14:textId="77777777" w:rsidR="00C22B9C" w:rsidRPr="004723B5" w:rsidRDefault="00C22B9C" w:rsidP="00AF260E">
      <w:pPr>
        <w:pStyle w:val="af"/>
        <w:rPr>
          <w:rFonts w:ascii="Cambria" w:hAnsi="Cambria"/>
          <w:sz w:val="18"/>
          <w:szCs w:val="18"/>
        </w:rPr>
      </w:pPr>
      <w:r w:rsidRPr="004723B5">
        <w:rPr>
          <w:rStyle w:val="af1"/>
          <w:rFonts w:ascii="Cambria" w:hAnsi="Cambria"/>
          <w:sz w:val="18"/>
          <w:szCs w:val="18"/>
        </w:rPr>
        <w:footnoteRef/>
      </w:r>
      <w:r w:rsidRPr="004723B5">
        <w:rPr>
          <w:rFonts w:ascii="Cambria" w:hAnsi="Cambria"/>
          <w:sz w:val="18"/>
          <w:szCs w:val="18"/>
        </w:rPr>
        <w:t xml:space="preserve"> Регламент (ЕС) № 1408/2013 на Комисията от 18 декември 2013 година относно прилагането на членове 107 и 108 от Договора за функционирането на Европейския съюз към помощта de minimis в селскостопанския сектор  (OB L 352 от 24.12.2013)</w:t>
      </w:r>
    </w:p>
  </w:footnote>
  <w:footnote w:id="8">
    <w:p w14:paraId="42313F53" w14:textId="77777777" w:rsidR="00C22B9C" w:rsidRPr="004723B5" w:rsidRDefault="00C22B9C" w:rsidP="00AF260E">
      <w:pPr>
        <w:pStyle w:val="af"/>
        <w:ind w:left="142" w:hanging="142"/>
        <w:jc w:val="both"/>
        <w:rPr>
          <w:rFonts w:ascii="Cambria" w:hAnsi="Cambria"/>
          <w:sz w:val="18"/>
          <w:szCs w:val="18"/>
        </w:rPr>
      </w:pPr>
      <w:r w:rsidRPr="004723B5">
        <w:rPr>
          <w:rStyle w:val="af1"/>
          <w:rFonts w:ascii="Cambria" w:hAnsi="Cambria"/>
          <w:sz w:val="18"/>
          <w:szCs w:val="18"/>
        </w:rPr>
        <w:footnoteRef/>
      </w:r>
      <w:r w:rsidRPr="004723B5">
        <w:rPr>
          <w:rFonts w:ascii="Cambria" w:hAnsi="Cambria"/>
          <w:sz w:val="18"/>
          <w:szCs w:val="18"/>
        </w:rPr>
        <w:t xml:space="preserve"> </w:t>
      </w:r>
      <w:r w:rsidRPr="004723B5">
        <w:rPr>
          <w:rFonts w:ascii="Cambria" w:hAnsi="Cambria"/>
          <w:sz w:val="18"/>
          <w:szCs w:val="18"/>
        </w:rPr>
        <w:tab/>
        <w:t xml:space="preserve">Регламент (ЕС) № 717/2014 на Комисията от 27 юни 2014 година за прилагане на членове 107 и 108 от Договора за функционирането на Европейския съюз към помощта </w:t>
      </w:r>
      <w:r w:rsidRPr="004723B5">
        <w:rPr>
          <w:rFonts w:ascii="Cambria" w:hAnsi="Cambria"/>
          <w:sz w:val="18"/>
          <w:szCs w:val="18"/>
          <w:lang w:val="en-US"/>
        </w:rPr>
        <w:t>de</w:t>
      </w:r>
      <w:r w:rsidRPr="004723B5">
        <w:rPr>
          <w:rFonts w:ascii="Cambria" w:hAnsi="Cambria"/>
          <w:sz w:val="18"/>
          <w:szCs w:val="18"/>
          <w:lang w:val="ru-RU"/>
        </w:rPr>
        <w:t xml:space="preserve"> </w:t>
      </w:r>
      <w:r w:rsidRPr="004723B5">
        <w:rPr>
          <w:rFonts w:ascii="Cambria" w:hAnsi="Cambria"/>
          <w:sz w:val="18"/>
          <w:szCs w:val="18"/>
          <w:lang w:val="en-US"/>
        </w:rPr>
        <w:t>minimis</w:t>
      </w:r>
      <w:r w:rsidRPr="004723B5">
        <w:rPr>
          <w:rFonts w:ascii="Cambria" w:hAnsi="Cambria"/>
          <w:sz w:val="18"/>
          <w:szCs w:val="18"/>
        </w:rPr>
        <w:t xml:space="preserve"> в сектора на рибарството и аквакултурите (ОВ, L 190/45 от 28.06.2014 г.)</w:t>
      </w:r>
    </w:p>
    <w:p w14:paraId="7657183C" w14:textId="77777777" w:rsidR="00C22B9C" w:rsidRDefault="00C22B9C" w:rsidP="00AF260E">
      <w:pPr>
        <w:pStyle w:val="af"/>
        <w:ind w:left="142" w:hanging="426"/>
        <w:jc w:val="both"/>
      </w:pPr>
    </w:p>
  </w:footnote>
  <w:footnote w:id="9">
    <w:p w14:paraId="0649A1C6" w14:textId="77777777" w:rsidR="00C22B9C" w:rsidRPr="00E8625C" w:rsidRDefault="00C22B9C" w:rsidP="00AF260E">
      <w:pPr>
        <w:pStyle w:val="af"/>
        <w:rPr>
          <w:rFonts w:ascii="Cambria" w:hAnsi="Cambria"/>
          <w:sz w:val="18"/>
          <w:szCs w:val="18"/>
        </w:rPr>
      </w:pPr>
      <w:r w:rsidRPr="00E8625C">
        <w:rPr>
          <w:rStyle w:val="af1"/>
          <w:rFonts w:ascii="Cambria" w:hAnsi="Cambria"/>
          <w:sz w:val="18"/>
          <w:szCs w:val="18"/>
        </w:rPr>
        <w:footnoteRef/>
      </w:r>
      <w:r w:rsidRPr="00E8625C">
        <w:rPr>
          <w:rFonts w:ascii="Cambria" w:hAnsi="Cambria"/>
          <w:sz w:val="18"/>
          <w:szCs w:val="18"/>
        </w:rPr>
        <w:t xml:space="preserve"> Помощи, получени на територията на друга държава членка на Европейския съюз не са обект на настоящата Декларация.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CB7B9" w14:textId="77777777" w:rsidR="00B96DAD" w:rsidRDefault="00B96DAD">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E5CF5" w14:textId="77777777" w:rsidR="00B96DAD" w:rsidRDefault="00B96DAD">
    <w:pPr>
      <w:pStyle w:val="a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9E2C8" w14:textId="77777777" w:rsidR="001A748E" w:rsidRDefault="001A748E" w:rsidP="001A748E">
    <w:pPr>
      <w:pStyle w:val="af2"/>
      <w:rPr>
        <w:ins w:id="6" w:author="Maria Vangelova" w:date="2018-06-19T14:46:00Z"/>
        <w:lang w:val="en-US"/>
      </w:rPr>
    </w:pPr>
  </w:p>
  <w:p w14:paraId="511DF722" w14:textId="0C03D1BC" w:rsidR="001A748E" w:rsidRDefault="001A748E" w:rsidP="001A748E">
    <w:pPr>
      <w:pStyle w:val="af2"/>
      <w:pBdr>
        <w:bottom w:val="double" w:sz="4" w:space="1" w:color="auto"/>
      </w:pBdr>
      <w:jc w:val="center"/>
      <w:rPr>
        <w:ins w:id="7" w:author="Maria Vangelova" w:date="2018-06-19T14:46:00Z"/>
        <w:b/>
        <w:sz w:val="18"/>
        <w:szCs w:val="18"/>
      </w:rPr>
    </w:pPr>
    <w:ins w:id="8" w:author="Maria Vangelova" w:date="2018-06-19T14:46:00Z">
      <w:r>
        <w:rPr>
          <w:noProof/>
          <w:lang w:eastAsia="bg-BG"/>
        </w:rPr>
        <w:drawing>
          <wp:anchor distT="0" distB="0" distL="114300" distR="114300" simplePos="0" relativeHeight="251666432" behindDoc="0" locked="0" layoutInCell="1" allowOverlap="1" wp14:anchorId="726FADFE" wp14:editId="195F0740">
            <wp:simplePos x="0" y="0"/>
            <wp:positionH relativeFrom="column">
              <wp:posOffset>8791087</wp:posOffset>
            </wp:positionH>
            <wp:positionV relativeFrom="paragraph">
              <wp:posOffset>119282</wp:posOffset>
            </wp:positionV>
            <wp:extent cx="1010920" cy="871220"/>
            <wp:effectExtent l="0" t="0" r="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0920" cy="871220"/>
                    </a:xfrm>
                    <a:prstGeom prst="rect">
                      <a:avLst/>
                    </a:prstGeom>
                    <a:noFill/>
                    <a:ln>
                      <a:noFill/>
                    </a:ln>
                  </pic:spPr>
                </pic:pic>
              </a:graphicData>
            </a:graphic>
          </wp:anchor>
        </w:drawing>
      </w:r>
      <w:r>
        <w:rPr>
          <w:noProof/>
          <w:lang w:eastAsia="bg-BG"/>
        </w:rPr>
        <w:drawing>
          <wp:anchor distT="0" distB="0" distL="114300" distR="114300" simplePos="0" relativeHeight="251669504" behindDoc="0" locked="0" layoutInCell="1" allowOverlap="1" wp14:anchorId="362B68DC" wp14:editId="2B3E21B0">
            <wp:simplePos x="0" y="0"/>
            <wp:positionH relativeFrom="column">
              <wp:posOffset>138023</wp:posOffset>
            </wp:positionH>
            <wp:positionV relativeFrom="paragraph">
              <wp:posOffset>74522</wp:posOffset>
            </wp:positionV>
            <wp:extent cx="1002665" cy="1046480"/>
            <wp:effectExtent l="0" t="0" r="0" b="0"/>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02665" cy="1046480"/>
                    </a:xfrm>
                    <a:prstGeom prst="rect">
                      <a:avLst/>
                    </a:prstGeom>
                    <a:noFill/>
                    <a:ln>
                      <a:noFill/>
                    </a:ln>
                  </pic:spPr>
                </pic:pic>
              </a:graphicData>
            </a:graphic>
          </wp:anchor>
        </w:drawing>
      </w:r>
    </w:ins>
  </w:p>
  <w:p w14:paraId="059EC373" w14:textId="77777777" w:rsidR="001A748E" w:rsidRDefault="001A748E" w:rsidP="001A748E">
    <w:pPr>
      <w:pStyle w:val="af2"/>
      <w:pBdr>
        <w:bottom w:val="double" w:sz="4" w:space="1" w:color="auto"/>
      </w:pBdr>
      <w:jc w:val="center"/>
      <w:rPr>
        <w:ins w:id="9" w:author="Maria Vangelova" w:date="2018-06-19T14:46:00Z"/>
        <w:b/>
        <w:sz w:val="18"/>
        <w:szCs w:val="18"/>
      </w:rPr>
    </w:pPr>
  </w:p>
  <w:p w14:paraId="36BCBC10" w14:textId="77777777" w:rsidR="001A748E" w:rsidRDefault="001A748E" w:rsidP="001A748E">
    <w:pPr>
      <w:pStyle w:val="af2"/>
      <w:pBdr>
        <w:bottom w:val="double" w:sz="4" w:space="1" w:color="auto"/>
      </w:pBdr>
      <w:jc w:val="center"/>
      <w:rPr>
        <w:ins w:id="10" w:author="Maria Vangelova" w:date="2018-06-19T14:46:00Z"/>
        <w:b/>
        <w:sz w:val="18"/>
        <w:szCs w:val="18"/>
      </w:rPr>
    </w:pPr>
  </w:p>
  <w:p w14:paraId="01878EE1" w14:textId="77777777" w:rsidR="001A748E" w:rsidRDefault="001A748E" w:rsidP="001A748E">
    <w:pPr>
      <w:pStyle w:val="af2"/>
      <w:pBdr>
        <w:bottom w:val="double" w:sz="4" w:space="1" w:color="auto"/>
      </w:pBdr>
      <w:jc w:val="center"/>
      <w:rPr>
        <w:ins w:id="11" w:author="Maria Vangelova" w:date="2018-06-19T14:46:00Z"/>
        <w:b/>
        <w:sz w:val="18"/>
        <w:szCs w:val="18"/>
      </w:rPr>
    </w:pPr>
  </w:p>
  <w:p w14:paraId="4880F1C7" w14:textId="77777777" w:rsidR="001A748E" w:rsidRDefault="001A748E" w:rsidP="001A748E">
    <w:pPr>
      <w:pStyle w:val="af2"/>
      <w:pBdr>
        <w:bottom w:val="double" w:sz="4" w:space="1" w:color="auto"/>
      </w:pBdr>
      <w:jc w:val="center"/>
      <w:rPr>
        <w:b/>
        <w:sz w:val="18"/>
        <w:szCs w:val="18"/>
      </w:rPr>
    </w:pPr>
    <w:bookmarkStart w:id="12" w:name="_GoBack"/>
    <w:r>
      <w:rPr>
        <w:b/>
        <w:sz w:val="18"/>
        <w:szCs w:val="18"/>
      </w:rPr>
      <w:t>МИГ - Община Марица</w:t>
    </w:r>
  </w:p>
  <w:bookmarkEnd w:id="12"/>
  <w:p w14:paraId="15C8474C" w14:textId="77777777" w:rsidR="001A748E" w:rsidRDefault="001A748E" w:rsidP="001A748E">
    <w:pPr>
      <w:pStyle w:val="af2"/>
      <w:pBdr>
        <w:bottom w:val="double" w:sz="4" w:space="1" w:color="auto"/>
      </w:pBdr>
      <w:jc w:val="center"/>
      <w:rPr>
        <w:ins w:id="13" w:author="Maria Vangelova" w:date="2018-06-19T14:46:00Z"/>
        <w:b/>
        <w:sz w:val="18"/>
        <w:szCs w:val="18"/>
      </w:rPr>
    </w:pPr>
  </w:p>
  <w:p w14:paraId="3F63F20C" w14:textId="77777777" w:rsidR="001A748E" w:rsidRDefault="001A748E" w:rsidP="001A748E">
    <w:pPr>
      <w:pStyle w:val="af2"/>
      <w:pBdr>
        <w:bottom w:val="double" w:sz="4" w:space="1" w:color="auto"/>
      </w:pBdr>
      <w:jc w:val="center"/>
      <w:rPr>
        <w:ins w:id="14" w:author="Maria Vangelova" w:date="2018-06-19T14:46:00Z"/>
        <w:b/>
        <w:sz w:val="18"/>
        <w:szCs w:val="18"/>
      </w:rPr>
    </w:pPr>
  </w:p>
  <w:p w14:paraId="78497C1D" w14:textId="77777777" w:rsidR="001A748E" w:rsidRPr="001C5458" w:rsidRDefault="001A748E" w:rsidP="001A748E">
    <w:pPr>
      <w:pStyle w:val="af2"/>
      <w:pBdr>
        <w:bottom w:val="double" w:sz="4" w:space="1" w:color="auto"/>
      </w:pBdr>
      <w:jc w:val="center"/>
      <w:rPr>
        <w:ins w:id="15" w:author="Maria Vangelova" w:date="2018-06-19T14:46:00Z"/>
        <w:b/>
        <w:sz w:val="18"/>
        <w:szCs w:val="18"/>
      </w:rPr>
    </w:pPr>
  </w:p>
  <w:p w14:paraId="7942193A" w14:textId="77777777" w:rsidR="001A748E" w:rsidRDefault="001A748E">
    <w:pPr>
      <w:rPr>
        <w:ins w:id="16" w:author="Maria Vangelova" w:date="2018-06-19T14:46:00Z"/>
      </w:rPr>
    </w:pPr>
  </w:p>
  <w:p w14:paraId="14478E9D" w14:textId="77777777" w:rsidR="00C22B9C" w:rsidRDefault="00C22B9C">
    <w:pPr>
      <w:pStyle w:val="af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DD79E" w14:textId="77777777" w:rsidR="00C22B9C" w:rsidRPr="00B6182B" w:rsidRDefault="00C22B9C"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7D666243" wp14:editId="5BD48D04">
          <wp:extent cx="1002030" cy="1040765"/>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0432AE65" wp14:editId="2759074C">
          <wp:extent cx="1011555" cy="865505"/>
          <wp:effectExtent l="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C22B9C" w:rsidRDefault="00C22B9C">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2612E"/>
    <w:multiLevelType w:val="hybridMultilevel"/>
    <w:tmpl w:val="D71C0A9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3">
    <w:nsid w:val="1F2E6D91"/>
    <w:multiLevelType w:val="hybridMultilevel"/>
    <w:tmpl w:val="3FE0FC5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30A7C05"/>
    <w:multiLevelType w:val="hybridMultilevel"/>
    <w:tmpl w:val="3A94BEE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7">
    <w:nsid w:val="29CB0368"/>
    <w:multiLevelType w:val="hybridMultilevel"/>
    <w:tmpl w:val="A202A298"/>
    <w:lvl w:ilvl="0" w:tplc="446C7642">
      <w:start w:val="5"/>
      <w:numFmt w:val="bullet"/>
      <w:lvlText w:val="-"/>
      <w:lvlJc w:val="left"/>
      <w:pPr>
        <w:tabs>
          <w:tab w:val="num" w:pos="1247"/>
        </w:tabs>
        <w:ind w:left="1247" w:hanging="396"/>
      </w:pPr>
      <w:rPr>
        <w:rFonts w:ascii="Times New Roman" w:eastAsia="Times New Roman" w:hAnsi="Times New Roman" w:cs="Times New Roman" w:hint="default"/>
      </w:rPr>
    </w:lvl>
    <w:lvl w:ilvl="1" w:tplc="04020003" w:tentative="1">
      <w:start w:val="1"/>
      <w:numFmt w:val="bullet"/>
      <w:lvlText w:val="o"/>
      <w:lvlJc w:val="left"/>
      <w:pPr>
        <w:tabs>
          <w:tab w:val="num" w:pos="2716"/>
        </w:tabs>
        <w:ind w:left="2716" w:hanging="360"/>
      </w:pPr>
      <w:rPr>
        <w:rFonts w:ascii="Courier New" w:hAnsi="Courier New" w:cs="Courier New" w:hint="default"/>
      </w:rPr>
    </w:lvl>
    <w:lvl w:ilvl="2" w:tplc="04020005" w:tentative="1">
      <w:start w:val="1"/>
      <w:numFmt w:val="bullet"/>
      <w:lvlText w:val=""/>
      <w:lvlJc w:val="left"/>
      <w:pPr>
        <w:tabs>
          <w:tab w:val="num" w:pos="3436"/>
        </w:tabs>
        <w:ind w:left="3436" w:hanging="360"/>
      </w:pPr>
      <w:rPr>
        <w:rFonts w:ascii="Wingdings" w:hAnsi="Wingdings" w:hint="default"/>
      </w:rPr>
    </w:lvl>
    <w:lvl w:ilvl="3" w:tplc="04020001" w:tentative="1">
      <w:start w:val="1"/>
      <w:numFmt w:val="bullet"/>
      <w:lvlText w:val=""/>
      <w:lvlJc w:val="left"/>
      <w:pPr>
        <w:tabs>
          <w:tab w:val="num" w:pos="4156"/>
        </w:tabs>
        <w:ind w:left="4156" w:hanging="360"/>
      </w:pPr>
      <w:rPr>
        <w:rFonts w:ascii="Symbol" w:hAnsi="Symbol" w:hint="default"/>
      </w:rPr>
    </w:lvl>
    <w:lvl w:ilvl="4" w:tplc="04020003" w:tentative="1">
      <w:start w:val="1"/>
      <w:numFmt w:val="bullet"/>
      <w:lvlText w:val="o"/>
      <w:lvlJc w:val="left"/>
      <w:pPr>
        <w:tabs>
          <w:tab w:val="num" w:pos="4876"/>
        </w:tabs>
        <w:ind w:left="4876" w:hanging="360"/>
      </w:pPr>
      <w:rPr>
        <w:rFonts w:ascii="Courier New" w:hAnsi="Courier New" w:cs="Courier New" w:hint="default"/>
      </w:rPr>
    </w:lvl>
    <w:lvl w:ilvl="5" w:tplc="04020005" w:tentative="1">
      <w:start w:val="1"/>
      <w:numFmt w:val="bullet"/>
      <w:lvlText w:val=""/>
      <w:lvlJc w:val="left"/>
      <w:pPr>
        <w:tabs>
          <w:tab w:val="num" w:pos="5596"/>
        </w:tabs>
        <w:ind w:left="5596" w:hanging="360"/>
      </w:pPr>
      <w:rPr>
        <w:rFonts w:ascii="Wingdings" w:hAnsi="Wingdings" w:hint="default"/>
      </w:rPr>
    </w:lvl>
    <w:lvl w:ilvl="6" w:tplc="04020001" w:tentative="1">
      <w:start w:val="1"/>
      <w:numFmt w:val="bullet"/>
      <w:lvlText w:val=""/>
      <w:lvlJc w:val="left"/>
      <w:pPr>
        <w:tabs>
          <w:tab w:val="num" w:pos="6316"/>
        </w:tabs>
        <w:ind w:left="6316" w:hanging="360"/>
      </w:pPr>
      <w:rPr>
        <w:rFonts w:ascii="Symbol" w:hAnsi="Symbol" w:hint="default"/>
      </w:rPr>
    </w:lvl>
    <w:lvl w:ilvl="7" w:tplc="04020003" w:tentative="1">
      <w:start w:val="1"/>
      <w:numFmt w:val="bullet"/>
      <w:lvlText w:val="o"/>
      <w:lvlJc w:val="left"/>
      <w:pPr>
        <w:tabs>
          <w:tab w:val="num" w:pos="7036"/>
        </w:tabs>
        <w:ind w:left="7036" w:hanging="360"/>
      </w:pPr>
      <w:rPr>
        <w:rFonts w:ascii="Courier New" w:hAnsi="Courier New" w:cs="Courier New" w:hint="default"/>
      </w:rPr>
    </w:lvl>
    <w:lvl w:ilvl="8" w:tplc="04020005" w:tentative="1">
      <w:start w:val="1"/>
      <w:numFmt w:val="bullet"/>
      <w:lvlText w:val=""/>
      <w:lvlJc w:val="left"/>
      <w:pPr>
        <w:tabs>
          <w:tab w:val="num" w:pos="7756"/>
        </w:tabs>
        <w:ind w:left="7756" w:hanging="360"/>
      </w:pPr>
      <w:rPr>
        <w:rFonts w:ascii="Wingdings" w:hAnsi="Wingdings" w:hint="default"/>
      </w:rPr>
    </w:lvl>
  </w:abstractNum>
  <w:abstractNum w:abstractNumId="8">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12">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3">
    <w:nsid w:val="63B142EE"/>
    <w:multiLevelType w:val="hybridMultilevel"/>
    <w:tmpl w:val="BAE8D2B6"/>
    <w:lvl w:ilvl="0" w:tplc="76C8538C">
      <w:start w:val="5"/>
      <w:numFmt w:val="bullet"/>
      <w:lvlText w:val="-"/>
      <w:lvlJc w:val="left"/>
      <w:pPr>
        <w:tabs>
          <w:tab w:val="num" w:pos="1247"/>
        </w:tabs>
        <w:ind w:left="1247" w:hanging="283"/>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6">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7">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4"/>
  </w:num>
  <w:num w:numId="2">
    <w:abstractNumId w:val="2"/>
  </w:num>
  <w:num w:numId="3">
    <w:abstractNumId w:val="12"/>
  </w:num>
  <w:num w:numId="4">
    <w:abstractNumId w:val="15"/>
  </w:num>
  <w:num w:numId="5">
    <w:abstractNumId w:val="17"/>
  </w:num>
  <w:num w:numId="6">
    <w:abstractNumId w:val="9"/>
  </w:num>
  <w:num w:numId="7">
    <w:abstractNumId w:val="4"/>
  </w:num>
  <w:num w:numId="8">
    <w:abstractNumId w:val="11"/>
  </w:num>
  <w:num w:numId="9">
    <w:abstractNumId w:val="8"/>
  </w:num>
  <w:num w:numId="10">
    <w:abstractNumId w:val="6"/>
  </w:num>
  <w:num w:numId="11">
    <w:abstractNumId w:val="5"/>
  </w:num>
  <w:num w:numId="12">
    <w:abstractNumId w:val="10"/>
  </w:num>
  <w:num w:numId="13">
    <w:abstractNumId w:val="16"/>
  </w:num>
  <w:num w:numId="14">
    <w:abstractNumId w:val="1"/>
  </w:num>
  <w:num w:numId="15">
    <w:abstractNumId w:val="13"/>
  </w:num>
  <w:num w:numId="16">
    <w:abstractNumId w:val="7"/>
  </w:num>
  <w:num w:numId="17">
    <w:abstractNumId w:val="0"/>
  </w:num>
  <w:num w:numId="1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ina Simeonska">
    <w15:presenceInfo w15:providerId="AD" w15:userId="S-1-5-21-1957994488-823518204-682003330-1989"/>
  </w15:person>
  <w15:person w15:author="Maria Vangelova">
    <w15:presenceInfo w15:providerId="AD" w15:userId="S-1-5-21-1957994488-823518204-682003330-82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26E"/>
    <w:rsid w:val="00005AF7"/>
    <w:rsid w:val="00021E0B"/>
    <w:rsid w:val="00033428"/>
    <w:rsid w:val="0003702D"/>
    <w:rsid w:val="00046B1F"/>
    <w:rsid w:val="00047044"/>
    <w:rsid w:val="000521FB"/>
    <w:rsid w:val="0005368C"/>
    <w:rsid w:val="00056E27"/>
    <w:rsid w:val="0006505F"/>
    <w:rsid w:val="0006764B"/>
    <w:rsid w:val="00067BD1"/>
    <w:rsid w:val="00082379"/>
    <w:rsid w:val="00083FDC"/>
    <w:rsid w:val="000A6623"/>
    <w:rsid w:val="000B0FAB"/>
    <w:rsid w:val="000B6322"/>
    <w:rsid w:val="000B723D"/>
    <w:rsid w:val="000C4E97"/>
    <w:rsid w:val="000C5859"/>
    <w:rsid w:val="000C608A"/>
    <w:rsid w:val="000D5187"/>
    <w:rsid w:val="000E1842"/>
    <w:rsid w:val="000E2CDB"/>
    <w:rsid w:val="000E372C"/>
    <w:rsid w:val="000F6CE0"/>
    <w:rsid w:val="00104BA1"/>
    <w:rsid w:val="00107F0D"/>
    <w:rsid w:val="00111FBA"/>
    <w:rsid w:val="0011469D"/>
    <w:rsid w:val="0012034B"/>
    <w:rsid w:val="00123C46"/>
    <w:rsid w:val="00123E22"/>
    <w:rsid w:val="00125738"/>
    <w:rsid w:val="00131CD0"/>
    <w:rsid w:val="00142C40"/>
    <w:rsid w:val="001455CE"/>
    <w:rsid w:val="00150EA2"/>
    <w:rsid w:val="00152261"/>
    <w:rsid w:val="00162EAC"/>
    <w:rsid w:val="001676E7"/>
    <w:rsid w:val="00170486"/>
    <w:rsid w:val="00172D04"/>
    <w:rsid w:val="001751BB"/>
    <w:rsid w:val="0017531C"/>
    <w:rsid w:val="001819C6"/>
    <w:rsid w:val="0018291D"/>
    <w:rsid w:val="00190F36"/>
    <w:rsid w:val="00193C2A"/>
    <w:rsid w:val="001A748E"/>
    <w:rsid w:val="001B2A95"/>
    <w:rsid w:val="001B761A"/>
    <w:rsid w:val="001C293A"/>
    <w:rsid w:val="001C2EE9"/>
    <w:rsid w:val="001C34A8"/>
    <w:rsid w:val="001C7BD7"/>
    <w:rsid w:val="001C7F23"/>
    <w:rsid w:val="001D091A"/>
    <w:rsid w:val="001D3D12"/>
    <w:rsid w:val="001D7D8A"/>
    <w:rsid w:val="001F2B58"/>
    <w:rsid w:val="001F4B15"/>
    <w:rsid w:val="002016C2"/>
    <w:rsid w:val="002040AE"/>
    <w:rsid w:val="00206167"/>
    <w:rsid w:val="00212DD5"/>
    <w:rsid w:val="00214D8C"/>
    <w:rsid w:val="00216A9B"/>
    <w:rsid w:val="00224806"/>
    <w:rsid w:val="002260CA"/>
    <w:rsid w:val="0022769E"/>
    <w:rsid w:val="0023389B"/>
    <w:rsid w:val="00234908"/>
    <w:rsid w:val="00237EE7"/>
    <w:rsid w:val="00246E56"/>
    <w:rsid w:val="00247B4E"/>
    <w:rsid w:val="0025363E"/>
    <w:rsid w:val="00254F5E"/>
    <w:rsid w:val="00272925"/>
    <w:rsid w:val="0027336A"/>
    <w:rsid w:val="002822F6"/>
    <w:rsid w:val="0028551E"/>
    <w:rsid w:val="002902E7"/>
    <w:rsid w:val="00292054"/>
    <w:rsid w:val="00295361"/>
    <w:rsid w:val="002A3E0C"/>
    <w:rsid w:val="002B6FB4"/>
    <w:rsid w:val="002C5E60"/>
    <w:rsid w:val="002C76A9"/>
    <w:rsid w:val="002D44BD"/>
    <w:rsid w:val="002D5859"/>
    <w:rsid w:val="002E272F"/>
    <w:rsid w:val="002E6971"/>
    <w:rsid w:val="002F0723"/>
    <w:rsid w:val="002F0AAE"/>
    <w:rsid w:val="002F13B1"/>
    <w:rsid w:val="002F2B6C"/>
    <w:rsid w:val="002F2F1E"/>
    <w:rsid w:val="002F5CE1"/>
    <w:rsid w:val="00303FBF"/>
    <w:rsid w:val="003046FC"/>
    <w:rsid w:val="003211FF"/>
    <w:rsid w:val="0032598E"/>
    <w:rsid w:val="00330440"/>
    <w:rsid w:val="00333F5C"/>
    <w:rsid w:val="003451FF"/>
    <w:rsid w:val="00353E21"/>
    <w:rsid w:val="00360405"/>
    <w:rsid w:val="00362B6F"/>
    <w:rsid w:val="00365296"/>
    <w:rsid w:val="00375104"/>
    <w:rsid w:val="00382B35"/>
    <w:rsid w:val="003915C5"/>
    <w:rsid w:val="0039343C"/>
    <w:rsid w:val="00396DDE"/>
    <w:rsid w:val="003A4621"/>
    <w:rsid w:val="003A48CC"/>
    <w:rsid w:val="003B07BF"/>
    <w:rsid w:val="003D0B46"/>
    <w:rsid w:val="003D1EC7"/>
    <w:rsid w:val="003D79E5"/>
    <w:rsid w:val="003D7D7C"/>
    <w:rsid w:val="003E330D"/>
    <w:rsid w:val="003E3B84"/>
    <w:rsid w:val="003F3625"/>
    <w:rsid w:val="003F3CFE"/>
    <w:rsid w:val="003F41B4"/>
    <w:rsid w:val="00415C21"/>
    <w:rsid w:val="00421149"/>
    <w:rsid w:val="00427FD1"/>
    <w:rsid w:val="00451E15"/>
    <w:rsid w:val="00454F6B"/>
    <w:rsid w:val="00463785"/>
    <w:rsid w:val="00463A2A"/>
    <w:rsid w:val="00465BAD"/>
    <w:rsid w:val="004665A3"/>
    <w:rsid w:val="00472A46"/>
    <w:rsid w:val="00474E16"/>
    <w:rsid w:val="004777CA"/>
    <w:rsid w:val="00487A75"/>
    <w:rsid w:val="004A12C4"/>
    <w:rsid w:val="004A15C3"/>
    <w:rsid w:val="004B1251"/>
    <w:rsid w:val="004B13FF"/>
    <w:rsid w:val="004C1F28"/>
    <w:rsid w:val="004E7818"/>
    <w:rsid w:val="004F73B1"/>
    <w:rsid w:val="00501A69"/>
    <w:rsid w:val="00510841"/>
    <w:rsid w:val="00511945"/>
    <w:rsid w:val="00520B76"/>
    <w:rsid w:val="00527C40"/>
    <w:rsid w:val="00531D46"/>
    <w:rsid w:val="00534B50"/>
    <w:rsid w:val="0053669D"/>
    <w:rsid w:val="005419B6"/>
    <w:rsid w:val="00542084"/>
    <w:rsid w:val="00542660"/>
    <w:rsid w:val="0055196B"/>
    <w:rsid w:val="0055392D"/>
    <w:rsid w:val="0056023B"/>
    <w:rsid w:val="00596D85"/>
    <w:rsid w:val="005A1879"/>
    <w:rsid w:val="005A3F7A"/>
    <w:rsid w:val="005A4165"/>
    <w:rsid w:val="005B0430"/>
    <w:rsid w:val="005B516F"/>
    <w:rsid w:val="005B5285"/>
    <w:rsid w:val="005B72DB"/>
    <w:rsid w:val="005C55C1"/>
    <w:rsid w:val="005D25DA"/>
    <w:rsid w:val="00605054"/>
    <w:rsid w:val="00607E87"/>
    <w:rsid w:val="006145A4"/>
    <w:rsid w:val="0063026E"/>
    <w:rsid w:val="006361D2"/>
    <w:rsid w:val="006402D8"/>
    <w:rsid w:val="00643D61"/>
    <w:rsid w:val="006450BC"/>
    <w:rsid w:val="0065504A"/>
    <w:rsid w:val="00664A11"/>
    <w:rsid w:val="00675448"/>
    <w:rsid w:val="0067590E"/>
    <w:rsid w:val="0067637A"/>
    <w:rsid w:val="0068274B"/>
    <w:rsid w:val="00683E00"/>
    <w:rsid w:val="00691F90"/>
    <w:rsid w:val="00697D0C"/>
    <w:rsid w:val="006A408A"/>
    <w:rsid w:val="006A4F08"/>
    <w:rsid w:val="006B369A"/>
    <w:rsid w:val="006C01A7"/>
    <w:rsid w:val="006C068B"/>
    <w:rsid w:val="006C7193"/>
    <w:rsid w:val="006D0774"/>
    <w:rsid w:val="006D3FF3"/>
    <w:rsid w:val="006D4812"/>
    <w:rsid w:val="006E1A3A"/>
    <w:rsid w:val="006E4C68"/>
    <w:rsid w:val="006E5C42"/>
    <w:rsid w:val="006E7120"/>
    <w:rsid w:val="006E77EB"/>
    <w:rsid w:val="006E7D21"/>
    <w:rsid w:val="006F03C7"/>
    <w:rsid w:val="006F0C29"/>
    <w:rsid w:val="006F18E4"/>
    <w:rsid w:val="00702F15"/>
    <w:rsid w:val="00714268"/>
    <w:rsid w:val="007255EF"/>
    <w:rsid w:val="00726B79"/>
    <w:rsid w:val="007279DA"/>
    <w:rsid w:val="00732337"/>
    <w:rsid w:val="00732A85"/>
    <w:rsid w:val="0073351F"/>
    <w:rsid w:val="00734C9C"/>
    <w:rsid w:val="00736656"/>
    <w:rsid w:val="00737D40"/>
    <w:rsid w:val="007417D9"/>
    <w:rsid w:val="0074464F"/>
    <w:rsid w:val="0074571C"/>
    <w:rsid w:val="0075274F"/>
    <w:rsid w:val="007548FA"/>
    <w:rsid w:val="00754C59"/>
    <w:rsid w:val="00760DD7"/>
    <w:rsid w:val="00763252"/>
    <w:rsid w:val="00764053"/>
    <w:rsid w:val="007654F4"/>
    <w:rsid w:val="0076571B"/>
    <w:rsid w:val="00770D8A"/>
    <w:rsid w:val="00775EBC"/>
    <w:rsid w:val="0077764D"/>
    <w:rsid w:val="0078105E"/>
    <w:rsid w:val="007818AA"/>
    <w:rsid w:val="00787457"/>
    <w:rsid w:val="00787558"/>
    <w:rsid w:val="007A29EA"/>
    <w:rsid w:val="007A4E55"/>
    <w:rsid w:val="007B1C5D"/>
    <w:rsid w:val="007B2445"/>
    <w:rsid w:val="007B4931"/>
    <w:rsid w:val="007C1705"/>
    <w:rsid w:val="007C1FF6"/>
    <w:rsid w:val="007D2E84"/>
    <w:rsid w:val="007D3187"/>
    <w:rsid w:val="007F104B"/>
    <w:rsid w:val="007F7EF7"/>
    <w:rsid w:val="008009E5"/>
    <w:rsid w:val="00805E1F"/>
    <w:rsid w:val="00821E5D"/>
    <w:rsid w:val="00827227"/>
    <w:rsid w:val="00831190"/>
    <w:rsid w:val="00832466"/>
    <w:rsid w:val="00832C3A"/>
    <w:rsid w:val="00833BCD"/>
    <w:rsid w:val="008369B7"/>
    <w:rsid w:val="00846DEE"/>
    <w:rsid w:val="00847F42"/>
    <w:rsid w:val="008530CE"/>
    <w:rsid w:val="00854B99"/>
    <w:rsid w:val="008566F5"/>
    <w:rsid w:val="00864E50"/>
    <w:rsid w:val="0089207C"/>
    <w:rsid w:val="00896F36"/>
    <w:rsid w:val="008C4853"/>
    <w:rsid w:val="008C4F14"/>
    <w:rsid w:val="008C7590"/>
    <w:rsid w:val="008C7E2A"/>
    <w:rsid w:val="008D16C0"/>
    <w:rsid w:val="008D7FC3"/>
    <w:rsid w:val="008E2677"/>
    <w:rsid w:val="008E3DD6"/>
    <w:rsid w:val="008F34AE"/>
    <w:rsid w:val="008F3655"/>
    <w:rsid w:val="008F6C15"/>
    <w:rsid w:val="00920F40"/>
    <w:rsid w:val="0094154D"/>
    <w:rsid w:val="0094377F"/>
    <w:rsid w:val="00945AEE"/>
    <w:rsid w:val="00960D2C"/>
    <w:rsid w:val="00962B94"/>
    <w:rsid w:val="0096363D"/>
    <w:rsid w:val="009649DE"/>
    <w:rsid w:val="00966E3E"/>
    <w:rsid w:val="009732A5"/>
    <w:rsid w:val="00974773"/>
    <w:rsid w:val="0097754E"/>
    <w:rsid w:val="00993540"/>
    <w:rsid w:val="009A7C1B"/>
    <w:rsid w:val="009B24A1"/>
    <w:rsid w:val="009B4B20"/>
    <w:rsid w:val="009B7A2C"/>
    <w:rsid w:val="009C11BB"/>
    <w:rsid w:val="009C4CB8"/>
    <w:rsid w:val="009C6A30"/>
    <w:rsid w:val="009D131F"/>
    <w:rsid w:val="009E0DA7"/>
    <w:rsid w:val="009E359A"/>
    <w:rsid w:val="009F09F7"/>
    <w:rsid w:val="009F2AAB"/>
    <w:rsid w:val="009F5CCA"/>
    <w:rsid w:val="009F6468"/>
    <w:rsid w:val="00A00BE4"/>
    <w:rsid w:val="00A02A71"/>
    <w:rsid w:val="00A14A70"/>
    <w:rsid w:val="00A15FA6"/>
    <w:rsid w:val="00A1693E"/>
    <w:rsid w:val="00A219FB"/>
    <w:rsid w:val="00A223FE"/>
    <w:rsid w:val="00A23FD3"/>
    <w:rsid w:val="00A31F3A"/>
    <w:rsid w:val="00A33620"/>
    <w:rsid w:val="00A3403E"/>
    <w:rsid w:val="00A41C39"/>
    <w:rsid w:val="00A43786"/>
    <w:rsid w:val="00A46088"/>
    <w:rsid w:val="00A516D9"/>
    <w:rsid w:val="00A545EE"/>
    <w:rsid w:val="00A56C1C"/>
    <w:rsid w:val="00A60116"/>
    <w:rsid w:val="00A64B80"/>
    <w:rsid w:val="00A71B41"/>
    <w:rsid w:val="00A8286C"/>
    <w:rsid w:val="00A832A9"/>
    <w:rsid w:val="00A85D09"/>
    <w:rsid w:val="00A9399D"/>
    <w:rsid w:val="00A9632C"/>
    <w:rsid w:val="00AA14F1"/>
    <w:rsid w:val="00AA4ABD"/>
    <w:rsid w:val="00AA7D88"/>
    <w:rsid w:val="00AC2470"/>
    <w:rsid w:val="00AD2529"/>
    <w:rsid w:val="00AD3769"/>
    <w:rsid w:val="00AE285F"/>
    <w:rsid w:val="00AF0A9B"/>
    <w:rsid w:val="00AF260E"/>
    <w:rsid w:val="00AF46DB"/>
    <w:rsid w:val="00AF5F7D"/>
    <w:rsid w:val="00AF615E"/>
    <w:rsid w:val="00B01CBF"/>
    <w:rsid w:val="00B0459D"/>
    <w:rsid w:val="00B07167"/>
    <w:rsid w:val="00B179A4"/>
    <w:rsid w:val="00B21A72"/>
    <w:rsid w:val="00B33875"/>
    <w:rsid w:val="00B365A1"/>
    <w:rsid w:val="00B42971"/>
    <w:rsid w:val="00B45934"/>
    <w:rsid w:val="00B472B4"/>
    <w:rsid w:val="00B52900"/>
    <w:rsid w:val="00B54579"/>
    <w:rsid w:val="00B55EC8"/>
    <w:rsid w:val="00B601E6"/>
    <w:rsid w:val="00B611AF"/>
    <w:rsid w:val="00B6182B"/>
    <w:rsid w:val="00B636DD"/>
    <w:rsid w:val="00B709A1"/>
    <w:rsid w:val="00B71703"/>
    <w:rsid w:val="00B76E8B"/>
    <w:rsid w:val="00B82A89"/>
    <w:rsid w:val="00B860C5"/>
    <w:rsid w:val="00B86B81"/>
    <w:rsid w:val="00B918F8"/>
    <w:rsid w:val="00B94C19"/>
    <w:rsid w:val="00B95BED"/>
    <w:rsid w:val="00B96DAD"/>
    <w:rsid w:val="00BA4606"/>
    <w:rsid w:val="00BC1E0C"/>
    <w:rsid w:val="00BC781C"/>
    <w:rsid w:val="00BF396B"/>
    <w:rsid w:val="00BF5059"/>
    <w:rsid w:val="00BF52FA"/>
    <w:rsid w:val="00BF77AF"/>
    <w:rsid w:val="00C0073B"/>
    <w:rsid w:val="00C10D33"/>
    <w:rsid w:val="00C12946"/>
    <w:rsid w:val="00C13451"/>
    <w:rsid w:val="00C1581A"/>
    <w:rsid w:val="00C22B9C"/>
    <w:rsid w:val="00C25F37"/>
    <w:rsid w:val="00C30BAF"/>
    <w:rsid w:val="00C321D0"/>
    <w:rsid w:val="00C34F33"/>
    <w:rsid w:val="00C365F4"/>
    <w:rsid w:val="00C443AA"/>
    <w:rsid w:val="00C5249A"/>
    <w:rsid w:val="00C56C84"/>
    <w:rsid w:val="00C61651"/>
    <w:rsid w:val="00C63356"/>
    <w:rsid w:val="00C63D99"/>
    <w:rsid w:val="00C72AD7"/>
    <w:rsid w:val="00C772DE"/>
    <w:rsid w:val="00C80D48"/>
    <w:rsid w:val="00C8188A"/>
    <w:rsid w:val="00C82F91"/>
    <w:rsid w:val="00C830D0"/>
    <w:rsid w:val="00C8354E"/>
    <w:rsid w:val="00C9455C"/>
    <w:rsid w:val="00CB0425"/>
    <w:rsid w:val="00CB0A15"/>
    <w:rsid w:val="00CB3672"/>
    <w:rsid w:val="00CB5840"/>
    <w:rsid w:val="00CB5B63"/>
    <w:rsid w:val="00CC0986"/>
    <w:rsid w:val="00CC7AD2"/>
    <w:rsid w:val="00CD28DE"/>
    <w:rsid w:val="00CD3534"/>
    <w:rsid w:val="00CD35D6"/>
    <w:rsid w:val="00CE3A13"/>
    <w:rsid w:val="00CE54C4"/>
    <w:rsid w:val="00CF5FC5"/>
    <w:rsid w:val="00CF6FF5"/>
    <w:rsid w:val="00D02AC6"/>
    <w:rsid w:val="00D0483D"/>
    <w:rsid w:val="00D11A3C"/>
    <w:rsid w:val="00D123FF"/>
    <w:rsid w:val="00D25ABA"/>
    <w:rsid w:val="00D273BD"/>
    <w:rsid w:val="00D33F1F"/>
    <w:rsid w:val="00D575B4"/>
    <w:rsid w:val="00D57802"/>
    <w:rsid w:val="00D63666"/>
    <w:rsid w:val="00D70588"/>
    <w:rsid w:val="00D7083B"/>
    <w:rsid w:val="00D76039"/>
    <w:rsid w:val="00D7669B"/>
    <w:rsid w:val="00D770FA"/>
    <w:rsid w:val="00D83AC4"/>
    <w:rsid w:val="00DA6FF1"/>
    <w:rsid w:val="00DB0D02"/>
    <w:rsid w:val="00DB21B8"/>
    <w:rsid w:val="00DD4AC0"/>
    <w:rsid w:val="00DD71F8"/>
    <w:rsid w:val="00DE167D"/>
    <w:rsid w:val="00DE6DFD"/>
    <w:rsid w:val="00DE6E51"/>
    <w:rsid w:val="00DF0A21"/>
    <w:rsid w:val="00E0789D"/>
    <w:rsid w:val="00E12AD5"/>
    <w:rsid w:val="00E310CA"/>
    <w:rsid w:val="00E3271D"/>
    <w:rsid w:val="00E44C61"/>
    <w:rsid w:val="00E469EC"/>
    <w:rsid w:val="00E5070A"/>
    <w:rsid w:val="00E629F4"/>
    <w:rsid w:val="00E70744"/>
    <w:rsid w:val="00E727C8"/>
    <w:rsid w:val="00E73AD2"/>
    <w:rsid w:val="00E73D7B"/>
    <w:rsid w:val="00E76504"/>
    <w:rsid w:val="00E8259C"/>
    <w:rsid w:val="00E90A76"/>
    <w:rsid w:val="00E917C0"/>
    <w:rsid w:val="00E9481C"/>
    <w:rsid w:val="00EA5A65"/>
    <w:rsid w:val="00EA5EEA"/>
    <w:rsid w:val="00EB0D37"/>
    <w:rsid w:val="00EC577B"/>
    <w:rsid w:val="00EC6177"/>
    <w:rsid w:val="00ED5CAB"/>
    <w:rsid w:val="00EE236B"/>
    <w:rsid w:val="00EE26A8"/>
    <w:rsid w:val="00EE6664"/>
    <w:rsid w:val="00EF440B"/>
    <w:rsid w:val="00EF71CA"/>
    <w:rsid w:val="00EF7A9A"/>
    <w:rsid w:val="00F0747F"/>
    <w:rsid w:val="00F15383"/>
    <w:rsid w:val="00F17244"/>
    <w:rsid w:val="00F17E78"/>
    <w:rsid w:val="00F218C3"/>
    <w:rsid w:val="00F26801"/>
    <w:rsid w:val="00F3428B"/>
    <w:rsid w:val="00F35DE7"/>
    <w:rsid w:val="00F3636A"/>
    <w:rsid w:val="00F43497"/>
    <w:rsid w:val="00F46F6C"/>
    <w:rsid w:val="00F537A0"/>
    <w:rsid w:val="00F60EB8"/>
    <w:rsid w:val="00F6265B"/>
    <w:rsid w:val="00F63F3B"/>
    <w:rsid w:val="00F64005"/>
    <w:rsid w:val="00F703B9"/>
    <w:rsid w:val="00F7040A"/>
    <w:rsid w:val="00F75D6B"/>
    <w:rsid w:val="00F76FB4"/>
    <w:rsid w:val="00F8018A"/>
    <w:rsid w:val="00F84A48"/>
    <w:rsid w:val="00F92B1F"/>
    <w:rsid w:val="00FA196F"/>
    <w:rsid w:val="00FA5C38"/>
    <w:rsid w:val="00FB1BDD"/>
    <w:rsid w:val="00FC4982"/>
    <w:rsid w:val="00FC5BD7"/>
    <w:rsid w:val="00FD5C07"/>
    <w:rsid w:val="00FD63F2"/>
    <w:rsid w:val="00FD74A1"/>
    <w:rsid w:val="00FE19F0"/>
    <w:rsid w:val="00FF2D7E"/>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EB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aliases w:val="Normal (Web) Char"/>
    <w:basedOn w:val="a"/>
    <w:link w:val="a5"/>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6">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B95BED"/>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B95BED"/>
    <w:rPr>
      <w:rFonts w:ascii="Tahoma" w:hAnsi="Tahoma" w:cs="Tahoma"/>
      <w:sz w:val="16"/>
      <w:szCs w:val="16"/>
    </w:rPr>
  </w:style>
  <w:style w:type="character" w:styleId="a9">
    <w:name w:val="annotation reference"/>
    <w:basedOn w:val="a0"/>
    <w:semiHidden/>
    <w:unhideWhenUsed/>
    <w:rsid w:val="00B95BED"/>
    <w:rPr>
      <w:sz w:val="16"/>
      <w:szCs w:val="16"/>
    </w:rPr>
  </w:style>
  <w:style w:type="paragraph" w:styleId="aa">
    <w:name w:val="annotation text"/>
    <w:basedOn w:val="a"/>
    <w:link w:val="ab"/>
    <w:uiPriority w:val="99"/>
    <w:semiHidden/>
    <w:unhideWhenUsed/>
    <w:rsid w:val="00B95BED"/>
    <w:pPr>
      <w:spacing w:line="240" w:lineRule="auto"/>
    </w:pPr>
    <w:rPr>
      <w:sz w:val="20"/>
      <w:szCs w:val="20"/>
    </w:rPr>
  </w:style>
  <w:style w:type="character" w:customStyle="1" w:styleId="ab">
    <w:name w:val="Текст на коментар Знак"/>
    <w:basedOn w:val="a0"/>
    <w:link w:val="aa"/>
    <w:uiPriority w:val="99"/>
    <w:semiHidden/>
    <w:rsid w:val="00B95BED"/>
    <w:rPr>
      <w:sz w:val="20"/>
      <w:szCs w:val="20"/>
    </w:rPr>
  </w:style>
  <w:style w:type="paragraph" w:styleId="ac">
    <w:name w:val="annotation subject"/>
    <w:basedOn w:val="aa"/>
    <w:next w:val="aa"/>
    <w:link w:val="ad"/>
    <w:uiPriority w:val="99"/>
    <w:semiHidden/>
    <w:unhideWhenUsed/>
    <w:rsid w:val="00B95BED"/>
    <w:rPr>
      <w:b/>
      <w:bCs/>
    </w:rPr>
  </w:style>
  <w:style w:type="character" w:customStyle="1" w:styleId="ad">
    <w:name w:val="Предмет на коментар Знак"/>
    <w:basedOn w:val="ab"/>
    <w:link w:val="ac"/>
    <w:uiPriority w:val="99"/>
    <w:semiHidden/>
    <w:rsid w:val="00B95BED"/>
    <w:rPr>
      <w:b/>
      <w:bCs/>
      <w:sz w:val="20"/>
      <w:szCs w:val="20"/>
    </w:rPr>
  </w:style>
  <w:style w:type="paragraph" w:styleId="ae">
    <w:name w:val="List Paragraph"/>
    <w:basedOn w:val="a"/>
    <w:uiPriority w:val="34"/>
    <w:qFormat/>
    <w:rsid w:val="00B95BED"/>
    <w:pPr>
      <w:ind w:left="720"/>
      <w:contextualSpacing/>
    </w:pPr>
  </w:style>
  <w:style w:type="paragraph" w:styleId="af">
    <w:name w:val="footnote text"/>
    <w:aliases w:val="stile 1,Footnote,Footnote1,Footnote2,Footnote3,Footnote4,Footnote5,Footnote6,Footnote7,Footnote8,Footnote9,Footnote10,Footnote11,Footnote21,Footnote31,Footnote41,Footnote51,Footnote61,Footnote71,Footnote81,Footnote91,Podrozdział"/>
    <w:basedOn w:val="a"/>
    <w:link w:val="af0"/>
    <w:uiPriority w:val="99"/>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0">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f"/>
    <w:uiPriority w:val="99"/>
    <w:semiHidden/>
    <w:rsid w:val="0056023B"/>
    <w:rPr>
      <w:rFonts w:ascii="Times New Roman" w:eastAsia="Times New Roman" w:hAnsi="Times New Roman" w:cs="Times New Roman"/>
      <w:sz w:val="20"/>
      <w:szCs w:val="20"/>
      <w:lang w:val="fr-FR"/>
    </w:rPr>
  </w:style>
  <w:style w:type="character" w:styleId="af1">
    <w:name w:val="footnote reference"/>
    <w:aliases w:val="Footnote symbol"/>
    <w:uiPriority w:val="99"/>
    <w:semiHidden/>
    <w:rsid w:val="0056023B"/>
    <w:rPr>
      <w:vertAlign w:val="superscript"/>
    </w:rPr>
  </w:style>
  <w:style w:type="paragraph" w:styleId="af2">
    <w:name w:val="header"/>
    <w:basedOn w:val="a"/>
    <w:link w:val="af3"/>
    <w:unhideWhenUsed/>
    <w:rsid w:val="00B6182B"/>
    <w:pPr>
      <w:tabs>
        <w:tab w:val="center" w:pos="4536"/>
        <w:tab w:val="right" w:pos="9072"/>
      </w:tabs>
      <w:spacing w:after="0" w:line="240" w:lineRule="auto"/>
    </w:pPr>
  </w:style>
  <w:style w:type="character" w:customStyle="1" w:styleId="af3">
    <w:name w:val="Горен колонтитул Знак"/>
    <w:basedOn w:val="a0"/>
    <w:link w:val="af2"/>
    <w:uiPriority w:val="99"/>
    <w:rsid w:val="00B6182B"/>
  </w:style>
  <w:style w:type="paragraph" w:styleId="af4">
    <w:name w:val="footer"/>
    <w:basedOn w:val="a"/>
    <w:link w:val="af5"/>
    <w:uiPriority w:val="99"/>
    <w:unhideWhenUsed/>
    <w:rsid w:val="00B6182B"/>
    <w:pPr>
      <w:tabs>
        <w:tab w:val="center" w:pos="4536"/>
        <w:tab w:val="right" w:pos="9072"/>
      </w:tabs>
      <w:spacing w:after="0" w:line="240" w:lineRule="auto"/>
    </w:pPr>
  </w:style>
  <w:style w:type="character" w:customStyle="1" w:styleId="af5">
    <w:name w:val="Долен колонтитул Знак"/>
    <w:basedOn w:val="a0"/>
    <w:link w:val="af4"/>
    <w:uiPriority w:val="99"/>
    <w:rsid w:val="00B6182B"/>
  </w:style>
  <w:style w:type="paragraph" w:customStyle="1" w:styleId="1">
    <w:name w:val="Без разредка1"/>
    <w:uiPriority w:val="99"/>
    <w:qFormat/>
    <w:rsid w:val="00AF260E"/>
    <w:pPr>
      <w:spacing w:after="0" w:line="240" w:lineRule="auto"/>
    </w:pPr>
    <w:rPr>
      <w:rFonts w:ascii="Calibri" w:eastAsia="Times New Roman" w:hAnsi="Calibri" w:cs="Times New Roman"/>
    </w:rPr>
  </w:style>
  <w:style w:type="paragraph" w:customStyle="1" w:styleId="m">
    <w:name w:val="m"/>
    <w:basedOn w:val="a"/>
    <w:rsid w:val="00AF260E"/>
    <w:pPr>
      <w:spacing w:after="0" w:line="240" w:lineRule="auto"/>
      <w:ind w:firstLine="897"/>
      <w:jc w:val="both"/>
    </w:pPr>
    <w:rPr>
      <w:rFonts w:ascii="Times New Roman" w:eastAsia="Times New Roman" w:hAnsi="Times New Roman" w:cs="Times New Roman"/>
      <w:color w:val="000000"/>
      <w:sz w:val="24"/>
      <w:szCs w:val="24"/>
      <w:lang w:eastAsia="bg-BG"/>
    </w:rPr>
  </w:style>
  <w:style w:type="paragraph" w:styleId="af6">
    <w:name w:val="No Spacing"/>
    <w:qFormat/>
    <w:rsid w:val="00AF260E"/>
    <w:pPr>
      <w:spacing w:after="0" w:line="240" w:lineRule="auto"/>
    </w:pPr>
    <w:rPr>
      <w:rFonts w:ascii="Calibri" w:eastAsia="Times New Roman" w:hAnsi="Calibri" w:cs="Times New Roman"/>
    </w:rPr>
  </w:style>
  <w:style w:type="character" w:customStyle="1" w:styleId="a5">
    <w:name w:val="Нормален (уеб) Знак"/>
    <w:aliases w:val="Normal (Web) Char Знак"/>
    <w:link w:val="a4"/>
    <w:rsid w:val="00AF260E"/>
    <w:rPr>
      <w:rFonts w:ascii="Times New Roman" w:eastAsia="Times New Roman" w:hAnsi="Times New Roman" w:cs="Times New Roman"/>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aliases w:val="Normal (Web) Char"/>
    <w:basedOn w:val="a"/>
    <w:link w:val="a5"/>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6">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B95BED"/>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B95BED"/>
    <w:rPr>
      <w:rFonts w:ascii="Tahoma" w:hAnsi="Tahoma" w:cs="Tahoma"/>
      <w:sz w:val="16"/>
      <w:szCs w:val="16"/>
    </w:rPr>
  </w:style>
  <w:style w:type="character" w:styleId="a9">
    <w:name w:val="annotation reference"/>
    <w:basedOn w:val="a0"/>
    <w:semiHidden/>
    <w:unhideWhenUsed/>
    <w:rsid w:val="00B95BED"/>
    <w:rPr>
      <w:sz w:val="16"/>
      <w:szCs w:val="16"/>
    </w:rPr>
  </w:style>
  <w:style w:type="paragraph" w:styleId="aa">
    <w:name w:val="annotation text"/>
    <w:basedOn w:val="a"/>
    <w:link w:val="ab"/>
    <w:uiPriority w:val="99"/>
    <w:semiHidden/>
    <w:unhideWhenUsed/>
    <w:rsid w:val="00B95BED"/>
    <w:pPr>
      <w:spacing w:line="240" w:lineRule="auto"/>
    </w:pPr>
    <w:rPr>
      <w:sz w:val="20"/>
      <w:szCs w:val="20"/>
    </w:rPr>
  </w:style>
  <w:style w:type="character" w:customStyle="1" w:styleId="ab">
    <w:name w:val="Текст на коментар Знак"/>
    <w:basedOn w:val="a0"/>
    <w:link w:val="aa"/>
    <w:uiPriority w:val="99"/>
    <w:semiHidden/>
    <w:rsid w:val="00B95BED"/>
    <w:rPr>
      <w:sz w:val="20"/>
      <w:szCs w:val="20"/>
    </w:rPr>
  </w:style>
  <w:style w:type="paragraph" w:styleId="ac">
    <w:name w:val="annotation subject"/>
    <w:basedOn w:val="aa"/>
    <w:next w:val="aa"/>
    <w:link w:val="ad"/>
    <w:uiPriority w:val="99"/>
    <w:semiHidden/>
    <w:unhideWhenUsed/>
    <w:rsid w:val="00B95BED"/>
    <w:rPr>
      <w:b/>
      <w:bCs/>
    </w:rPr>
  </w:style>
  <w:style w:type="character" w:customStyle="1" w:styleId="ad">
    <w:name w:val="Предмет на коментар Знак"/>
    <w:basedOn w:val="ab"/>
    <w:link w:val="ac"/>
    <w:uiPriority w:val="99"/>
    <w:semiHidden/>
    <w:rsid w:val="00B95BED"/>
    <w:rPr>
      <w:b/>
      <w:bCs/>
      <w:sz w:val="20"/>
      <w:szCs w:val="20"/>
    </w:rPr>
  </w:style>
  <w:style w:type="paragraph" w:styleId="ae">
    <w:name w:val="List Paragraph"/>
    <w:basedOn w:val="a"/>
    <w:uiPriority w:val="34"/>
    <w:qFormat/>
    <w:rsid w:val="00B95BED"/>
    <w:pPr>
      <w:ind w:left="720"/>
      <w:contextualSpacing/>
    </w:pPr>
  </w:style>
  <w:style w:type="paragraph" w:styleId="af">
    <w:name w:val="footnote text"/>
    <w:aliases w:val="stile 1,Footnote,Footnote1,Footnote2,Footnote3,Footnote4,Footnote5,Footnote6,Footnote7,Footnote8,Footnote9,Footnote10,Footnote11,Footnote21,Footnote31,Footnote41,Footnote51,Footnote61,Footnote71,Footnote81,Footnote91,Podrozdział"/>
    <w:basedOn w:val="a"/>
    <w:link w:val="af0"/>
    <w:uiPriority w:val="99"/>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0">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f"/>
    <w:uiPriority w:val="99"/>
    <w:semiHidden/>
    <w:rsid w:val="0056023B"/>
    <w:rPr>
      <w:rFonts w:ascii="Times New Roman" w:eastAsia="Times New Roman" w:hAnsi="Times New Roman" w:cs="Times New Roman"/>
      <w:sz w:val="20"/>
      <w:szCs w:val="20"/>
      <w:lang w:val="fr-FR"/>
    </w:rPr>
  </w:style>
  <w:style w:type="character" w:styleId="af1">
    <w:name w:val="footnote reference"/>
    <w:aliases w:val="Footnote symbol"/>
    <w:uiPriority w:val="99"/>
    <w:semiHidden/>
    <w:rsid w:val="0056023B"/>
    <w:rPr>
      <w:vertAlign w:val="superscript"/>
    </w:rPr>
  </w:style>
  <w:style w:type="paragraph" w:styleId="af2">
    <w:name w:val="header"/>
    <w:basedOn w:val="a"/>
    <w:link w:val="af3"/>
    <w:unhideWhenUsed/>
    <w:rsid w:val="00B6182B"/>
    <w:pPr>
      <w:tabs>
        <w:tab w:val="center" w:pos="4536"/>
        <w:tab w:val="right" w:pos="9072"/>
      </w:tabs>
      <w:spacing w:after="0" w:line="240" w:lineRule="auto"/>
    </w:pPr>
  </w:style>
  <w:style w:type="character" w:customStyle="1" w:styleId="af3">
    <w:name w:val="Горен колонтитул Знак"/>
    <w:basedOn w:val="a0"/>
    <w:link w:val="af2"/>
    <w:uiPriority w:val="99"/>
    <w:rsid w:val="00B6182B"/>
  </w:style>
  <w:style w:type="paragraph" w:styleId="af4">
    <w:name w:val="footer"/>
    <w:basedOn w:val="a"/>
    <w:link w:val="af5"/>
    <w:uiPriority w:val="99"/>
    <w:unhideWhenUsed/>
    <w:rsid w:val="00B6182B"/>
    <w:pPr>
      <w:tabs>
        <w:tab w:val="center" w:pos="4536"/>
        <w:tab w:val="right" w:pos="9072"/>
      </w:tabs>
      <w:spacing w:after="0" w:line="240" w:lineRule="auto"/>
    </w:pPr>
  </w:style>
  <w:style w:type="character" w:customStyle="1" w:styleId="af5">
    <w:name w:val="Долен колонтитул Знак"/>
    <w:basedOn w:val="a0"/>
    <w:link w:val="af4"/>
    <w:uiPriority w:val="99"/>
    <w:rsid w:val="00B6182B"/>
  </w:style>
  <w:style w:type="paragraph" w:customStyle="1" w:styleId="1">
    <w:name w:val="Без разредка1"/>
    <w:uiPriority w:val="99"/>
    <w:qFormat/>
    <w:rsid w:val="00AF260E"/>
    <w:pPr>
      <w:spacing w:after="0" w:line="240" w:lineRule="auto"/>
    </w:pPr>
    <w:rPr>
      <w:rFonts w:ascii="Calibri" w:eastAsia="Times New Roman" w:hAnsi="Calibri" w:cs="Times New Roman"/>
    </w:rPr>
  </w:style>
  <w:style w:type="paragraph" w:customStyle="1" w:styleId="m">
    <w:name w:val="m"/>
    <w:basedOn w:val="a"/>
    <w:rsid w:val="00AF260E"/>
    <w:pPr>
      <w:spacing w:after="0" w:line="240" w:lineRule="auto"/>
      <w:ind w:firstLine="897"/>
      <w:jc w:val="both"/>
    </w:pPr>
    <w:rPr>
      <w:rFonts w:ascii="Times New Roman" w:eastAsia="Times New Roman" w:hAnsi="Times New Roman" w:cs="Times New Roman"/>
      <w:color w:val="000000"/>
      <w:sz w:val="24"/>
      <w:szCs w:val="24"/>
      <w:lang w:eastAsia="bg-BG"/>
    </w:rPr>
  </w:style>
  <w:style w:type="paragraph" w:styleId="af6">
    <w:name w:val="No Spacing"/>
    <w:qFormat/>
    <w:rsid w:val="00AF260E"/>
    <w:pPr>
      <w:spacing w:after="0" w:line="240" w:lineRule="auto"/>
    </w:pPr>
    <w:rPr>
      <w:rFonts w:ascii="Calibri" w:eastAsia="Times New Roman" w:hAnsi="Calibri" w:cs="Times New Roman"/>
    </w:rPr>
  </w:style>
  <w:style w:type="character" w:customStyle="1" w:styleId="a5">
    <w:name w:val="Нормален (уеб) Знак"/>
    <w:aliases w:val="Normal (Web) Char Знак"/>
    <w:link w:val="a4"/>
    <w:rsid w:val="00AF260E"/>
    <w:rPr>
      <w:rFonts w:ascii="Times New Roman" w:eastAsia="Times New Roman" w:hAnsi="Times New Roman" w:cs="Times New Roman"/>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2E4A8-08A5-48C7-9EFE-2DD51E7A1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3359</Words>
  <Characters>19149</Characters>
  <Application>Microsoft Office Word</Application>
  <DocSecurity>0</DocSecurity>
  <Lines>159</Lines>
  <Paragraphs>44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 Езекиев</dc:creator>
  <cp:lastModifiedBy>User</cp:lastModifiedBy>
  <cp:revision>6</cp:revision>
  <cp:lastPrinted>2017-02-08T07:52:00Z</cp:lastPrinted>
  <dcterms:created xsi:type="dcterms:W3CDTF">2018-06-19T11:47:00Z</dcterms:created>
  <dcterms:modified xsi:type="dcterms:W3CDTF">2018-06-28T07:18:00Z</dcterms:modified>
</cp:coreProperties>
</file>